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3075F" w14:textId="1CE99848" w:rsidR="00501AC8" w:rsidRPr="004A0C36" w:rsidRDefault="00501AC8" w:rsidP="002B59BD">
      <w:pPr>
        <w:shd w:val="clear" w:color="auto" w:fill="FFFFFF" w:themeFill="background1"/>
        <w:spacing w:after="0" w:line="240" w:lineRule="auto"/>
        <w:ind w:left="7788"/>
        <w:jc w:val="right"/>
        <w:outlineLvl w:val="0"/>
        <w:rPr>
          <w:rFonts w:ascii="Times New Roman" w:eastAsia="Times New Roman" w:hAnsi="Times New Roman" w:cs="Times New Roman"/>
          <w:color w:val="000000" w:themeColor="text1"/>
          <w:kern w:val="36"/>
          <w:sz w:val="24"/>
          <w:szCs w:val="24"/>
          <w:lang w:eastAsia="et-EE"/>
        </w:rPr>
      </w:pPr>
      <w:r w:rsidRPr="004A0C36">
        <w:rPr>
          <w:rFonts w:ascii="Times New Roman" w:eastAsia="Times New Roman" w:hAnsi="Times New Roman" w:cs="Times New Roman"/>
          <w:color w:val="000000" w:themeColor="text1"/>
          <w:kern w:val="36"/>
          <w:sz w:val="24"/>
          <w:szCs w:val="24"/>
          <w:lang w:eastAsia="et-EE"/>
        </w:rPr>
        <w:t>EELNÕU</w:t>
      </w:r>
    </w:p>
    <w:p w14:paraId="30459564" w14:textId="0E22AFF2" w:rsidR="005D18E9" w:rsidRPr="004A0C36" w:rsidRDefault="00BF61C5" w:rsidP="002B59BD">
      <w:pPr>
        <w:shd w:val="clear" w:color="auto" w:fill="FFFFFF" w:themeFill="background1"/>
        <w:spacing w:after="0" w:line="240" w:lineRule="auto"/>
        <w:jc w:val="right"/>
        <w:outlineLvl w:val="0"/>
        <w:rPr>
          <w:rFonts w:ascii="Times New Roman" w:eastAsia="Times New Roman" w:hAnsi="Times New Roman" w:cs="Times New Roman"/>
          <w:color w:val="000000" w:themeColor="text1"/>
          <w:sz w:val="24"/>
          <w:szCs w:val="24"/>
          <w:lang w:eastAsia="et-EE"/>
        </w:rPr>
      </w:pPr>
      <w:commentRangeStart w:id="0"/>
      <w:r>
        <w:rPr>
          <w:rFonts w:ascii="Times New Roman" w:eastAsia="Times New Roman" w:hAnsi="Times New Roman" w:cs="Times New Roman"/>
          <w:color w:val="000000" w:themeColor="text1"/>
          <w:kern w:val="36"/>
          <w:sz w:val="24"/>
          <w:szCs w:val="24"/>
          <w:lang w:eastAsia="et-EE"/>
        </w:rPr>
        <w:t>0</w:t>
      </w:r>
      <w:r w:rsidR="00345395">
        <w:rPr>
          <w:rFonts w:ascii="Times New Roman" w:eastAsia="Times New Roman" w:hAnsi="Times New Roman" w:cs="Times New Roman"/>
          <w:color w:val="000000" w:themeColor="text1"/>
          <w:kern w:val="36"/>
          <w:sz w:val="24"/>
          <w:szCs w:val="24"/>
          <w:lang w:eastAsia="et-EE"/>
        </w:rPr>
        <w:t>8</w:t>
      </w:r>
      <w:r w:rsidR="005D18E9" w:rsidRPr="004A0C36">
        <w:rPr>
          <w:rFonts w:ascii="Times New Roman" w:eastAsia="Times New Roman" w:hAnsi="Times New Roman" w:cs="Times New Roman"/>
          <w:color w:val="000000" w:themeColor="text1"/>
          <w:kern w:val="36"/>
          <w:sz w:val="24"/>
          <w:szCs w:val="24"/>
          <w:lang w:eastAsia="et-EE"/>
        </w:rPr>
        <w:t>.</w:t>
      </w:r>
      <w:r w:rsidR="004A0C36">
        <w:rPr>
          <w:rFonts w:ascii="Times New Roman" w:eastAsia="Times New Roman" w:hAnsi="Times New Roman" w:cs="Times New Roman"/>
          <w:color w:val="000000" w:themeColor="text1"/>
          <w:kern w:val="36"/>
          <w:sz w:val="24"/>
          <w:szCs w:val="24"/>
          <w:lang w:eastAsia="et-EE"/>
        </w:rPr>
        <w:t>0</w:t>
      </w:r>
      <w:r>
        <w:rPr>
          <w:rFonts w:ascii="Times New Roman" w:eastAsia="Times New Roman" w:hAnsi="Times New Roman" w:cs="Times New Roman"/>
          <w:color w:val="000000" w:themeColor="text1"/>
          <w:kern w:val="36"/>
          <w:sz w:val="24"/>
          <w:szCs w:val="24"/>
          <w:lang w:eastAsia="et-EE"/>
        </w:rPr>
        <w:t>5</w:t>
      </w:r>
      <w:r w:rsidR="005D18E9" w:rsidRPr="004A0C36">
        <w:rPr>
          <w:rFonts w:ascii="Times New Roman" w:eastAsia="Times New Roman" w:hAnsi="Times New Roman" w:cs="Times New Roman"/>
          <w:color w:val="000000" w:themeColor="text1"/>
          <w:kern w:val="36"/>
          <w:sz w:val="24"/>
          <w:szCs w:val="24"/>
          <w:lang w:eastAsia="et-EE"/>
        </w:rPr>
        <w:t>.202</w:t>
      </w:r>
      <w:r w:rsidR="004A0C36">
        <w:rPr>
          <w:rFonts w:ascii="Times New Roman" w:eastAsia="Times New Roman" w:hAnsi="Times New Roman" w:cs="Times New Roman"/>
          <w:color w:val="000000" w:themeColor="text1"/>
          <w:kern w:val="36"/>
          <w:sz w:val="24"/>
          <w:szCs w:val="24"/>
          <w:lang w:eastAsia="et-EE"/>
        </w:rPr>
        <w:t>4</w:t>
      </w:r>
      <w:commentRangeEnd w:id="0"/>
      <w:r w:rsidR="00C957EE">
        <w:rPr>
          <w:rStyle w:val="Kommentaariviide"/>
          <w:rFonts w:ascii="Times New Roman" w:eastAsia="Times New Roman" w:hAnsi="Times New Roman"/>
          <w:lang w:eastAsia="ar-SA"/>
        </w:rPr>
        <w:commentReference w:id="0"/>
      </w:r>
    </w:p>
    <w:p w14:paraId="3B0EB5CF" w14:textId="77777777" w:rsidR="00501AC8" w:rsidRPr="002B59BD" w:rsidRDefault="00501AC8" w:rsidP="004A0C36">
      <w:pPr>
        <w:pStyle w:val="Loendilik"/>
        <w:shd w:val="clear" w:color="auto" w:fill="FFFFFF"/>
        <w:spacing w:after="0" w:line="240" w:lineRule="auto"/>
        <w:ind w:left="0"/>
        <w:contextualSpacing w:val="0"/>
        <w:rPr>
          <w:rFonts w:ascii="Times New Roman" w:eastAsia="Times New Roman" w:hAnsi="Times New Roman" w:cs="Times New Roman"/>
          <w:b/>
          <w:bCs/>
          <w:color w:val="000000" w:themeColor="text1"/>
          <w:sz w:val="24"/>
          <w:szCs w:val="24"/>
          <w:lang w:eastAsia="ar-SA"/>
        </w:rPr>
      </w:pPr>
    </w:p>
    <w:p w14:paraId="3E618810" w14:textId="5681599D" w:rsidR="00501AC8" w:rsidRPr="004A0C36" w:rsidRDefault="00501AC8" w:rsidP="004A0C36">
      <w:pPr>
        <w:pStyle w:val="Loendilik"/>
        <w:shd w:val="clear" w:color="auto" w:fill="FFFFFF" w:themeFill="background1"/>
        <w:spacing w:after="0" w:line="240" w:lineRule="auto"/>
        <w:ind w:left="0"/>
        <w:contextualSpacing w:val="0"/>
        <w:jc w:val="center"/>
        <w:rPr>
          <w:rFonts w:ascii="Times New Roman" w:eastAsia="Times New Roman" w:hAnsi="Times New Roman" w:cs="Times New Roman"/>
          <w:b/>
          <w:bCs/>
          <w:color w:val="000000" w:themeColor="text1"/>
          <w:sz w:val="32"/>
          <w:szCs w:val="32"/>
          <w:lang w:eastAsia="ar-SA"/>
        </w:rPr>
      </w:pPr>
      <w:r w:rsidRPr="004A0C36">
        <w:rPr>
          <w:rFonts w:ascii="Times New Roman" w:eastAsia="Times New Roman" w:hAnsi="Times New Roman" w:cs="Times New Roman"/>
          <w:b/>
          <w:bCs/>
          <w:color w:val="000000" w:themeColor="text1"/>
          <w:sz w:val="32"/>
          <w:szCs w:val="32"/>
          <w:lang w:eastAsia="ar-SA"/>
        </w:rPr>
        <w:t>Täiskasvanute koolituse seaduse muutmise ja sellega seo</w:t>
      </w:r>
      <w:r w:rsidR="00BB726F" w:rsidRPr="004A0C36">
        <w:rPr>
          <w:rFonts w:ascii="Times New Roman" w:eastAsia="Times New Roman" w:hAnsi="Times New Roman" w:cs="Times New Roman"/>
          <w:b/>
          <w:bCs/>
          <w:color w:val="000000" w:themeColor="text1"/>
          <w:sz w:val="32"/>
          <w:szCs w:val="32"/>
          <w:lang w:eastAsia="ar-SA"/>
        </w:rPr>
        <w:t xml:space="preserve">nduvalt </w:t>
      </w:r>
      <w:r w:rsidRPr="004A0C36">
        <w:rPr>
          <w:rFonts w:ascii="Times New Roman" w:eastAsia="Times New Roman" w:hAnsi="Times New Roman" w:cs="Times New Roman"/>
          <w:b/>
          <w:bCs/>
          <w:color w:val="000000" w:themeColor="text1"/>
          <w:sz w:val="32"/>
          <w:szCs w:val="32"/>
          <w:lang w:eastAsia="ar-SA"/>
        </w:rPr>
        <w:t>teiste seaduste muutmise seadus</w:t>
      </w:r>
    </w:p>
    <w:p w14:paraId="7C26943E" w14:textId="7777777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b/>
          <w:bCs/>
          <w:color w:val="202020"/>
          <w:sz w:val="24"/>
          <w:szCs w:val="24"/>
          <w:lang w:eastAsia="et-EE"/>
        </w:rPr>
      </w:pPr>
    </w:p>
    <w:p w14:paraId="251439B7" w14:textId="43645BE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b/>
          <w:bCs/>
          <w:color w:val="202020"/>
          <w:sz w:val="24"/>
          <w:szCs w:val="24"/>
          <w:lang w:eastAsia="et-EE"/>
        </w:rPr>
      </w:pPr>
      <w:r w:rsidRPr="004A0C36">
        <w:rPr>
          <w:rFonts w:ascii="Times New Roman" w:eastAsia="Times New Roman" w:hAnsi="Times New Roman" w:cs="Times New Roman"/>
          <w:b/>
          <w:bCs/>
          <w:color w:val="202020"/>
          <w:sz w:val="24"/>
          <w:szCs w:val="24"/>
          <w:lang w:eastAsia="et-EE"/>
        </w:rPr>
        <w:t>§ 1. Täiskasvanute koolituse seaduse muutmine</w:t>
      </w:r>
    </w:p>
    <w:p w14:paraId="13F6EAEA"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029EC6CA" w14:textId="7777777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sidRPr="004A0C36">
        <w:rPr>
          <w:rFonts w:ascii="Times New Roman" w:eastAsia="Times New Roman" w:hAnsi="Times New Roman" w:cs="Times New Roman"/>
          <w:color w:val="202020"/>
          <w:sz w:val="24"/>
          <w:szCs w:val="24"/>
          <w:lang w:eastAsia="et-EE"/>
        </w:rPr>
        <w:t>Täiskasvanute koolituse seaduses tehakse järgmised muudatused:</w:t>
      </w:r>
    </w:p>
    <w:p w14:paraId="203CD434"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58A597CC" w14:textId="5E869D3F" w:rsidR="00501AC8" w:rsidRPr="004A0C36" w:rsidRDefault="005C3D77" w:rsidP="004A0C36">
      <w:pPr>
        <w:pStyle w:val="Loendilik"/>
        <w:shd w:val="clear" w:color="auto" w:fill="FFFFFF" w:themeFill="background1"/>
        <w:tabs>
          <w:tab w:val="left" w:pos="0"/>
        </w:tabs>
        <w:spacing w:after="0" w:line="240" w:lineRule="auto"/>
        <w:ind w:left="0"/>
        <w:contextualSpacing w:val="0"/>
        <w:jc w:val="both"/>
        <w:rPr>
          <w:rFonts w:ascii="Times New Roman" w:eastAsia="Times New Roman" w:hAnsi="Times New Roman" w:cs="Times New Roman"/>
          <w:color w:val="202020"/>
          <w:sz w:val="24"/>
          <w:szCs w:val="24"/>
          <w:lang w:eastAsia="et-EE"/>
        </w:rPr>
      </w:pPr>
      <w:r w:rsidRPr="004A0C36">
        <w:rPr>
          <w:rFonts w:ascii="Times New Roman" w:eastAsia="Times New Roman" w:hAnsi="Times New Roman" w:cs="Times New Roman"/>
          <w:b/>
          <w:bCs/>
          <w:color w:val="202020"/>
          <w:sz w:val="24"/>
          <w:szCs w:val="24"/>
          <w:lang w:eastAsia="et-EE"/>
        </w:rPr>
        <w:t>1)</w:t>
      </w:r>
      <w:r w:rsidRPr="004A0C36">
        <w:rPr>
          <w:rFonts w:ascii="Times New Roman" w:eastAsia="Times New Roman" w:hAnsi="Times New Roman" w:cs="Times New Roman"/>
          <w:color w:val="202020"/>
          <w:sz w:val="24"/>
          <w:szCs w:val="24"/>
          <w:lang w:eastAsia="et-EE"/>
        </w:rPr>
        <w:t xml:space="preserve"> </w:t>
      </w:r>
      <w:bookmarkStart w:id="1" w:name="_Hlk139010553"/>
      <w:r w:rsidR="00501AC8" w:rsidRPr="004A0C36">
        <w:rPr>
          <w:rFonts w:ascii="Times New Roman" w:eastAsia="Times New Roman" w:hAnsi="Times New Roman" w:cs="Times New Roman"/>
          <w:color w:val="202020"/>
          <w:sz w:val="24"/>
          <w:szCs w:val="24"/>
          <w:lang w:eastAsia="et-EE"/>
        </w:rPr>
        <w:t xml:space="preserve">seaduse </w:t>
      </w:r>
      <w:r w:rsidR="00BB726F" w:rsidRPr="004A0C36">
        <w:rPr>
          <w:rFonts w:ascii="Times New Roman" w:eastAsia="Times New Roman" w:hAnsi="Times New Roman" w:cs="Times New Roman"/>
          <w:color w:val="202020"/>
          <w:sz w:val="24"/>
          <w:szCs w:val="24"/>
          <w:lang w:eastAsia="et-EE"/>
        </w:rPr>
        <w:t>1.</w:t>
      </w:r>
      <w:r w:rsidRPr="004A0C36">
        <w:rPr>
          <w:rFonts w:ascii="Times New Roman" w:eastAsia="Times New Roman" w:hAnsi="Times New Roman" w:cs="Times New Roman"/>
          <w:color w:val="202020"/>
          <w:sz w:val="24"/>
          <w:szCs w:val="24"/>
          <w:lang w:eastAsia="et-EE"/>
        </w:rPr>
        <w:t>–</w:t>
      </w:r>
      <w:r w:rsidR="00BB726F" w:rsidRPr="004A0C36">
        <w:rPr>
          <w:rFonts w:ascii="Times New Roman" w:eastAsia="Times New Roman" w:hAnsi="Times New Roman" w:cs="Times New Roman"/>
          <w:color w:val="202020"/>
          <w:sz w:val="24"/>
          <w:szCs w:val="24"/>
          <w:lang w:eastAsia="et-EE"/>
        </w:rPr>
        <w:t>6. peatükis</w:t>
      </w:r>
      <w:r w:rsidR="00501AC8" w:rsidRPr="004A0C36">
        <w:rPr>
          <w:rFonts w:ascii="Times New Roman" w:eastAsia="Times New Roman" w:hAnsi="Times New Roman" w:cs="Times New Roman"/>
          <w:color w:val="202020"/>
          <w:sz w:val="24"/>
          <w:szCs w:val="24"/>
          <w:lang w:eastAsia="et-EE"/>
        </w:rPr>
        <w:t xml:space="preserve"> asendatakse tekstiosa „</w:t>
      </w:r>
      <w:r w:rsidR="00501AC8" w:rsidRPr="004A0C36">
        <w:rPr>
          <w:rFonts w:ascii="Times New Roman" w:hAnsi="Times New Roman" w:cs="Times New Roman"/>
          <w:color w:val="202020"/>
          <w:sz w:val="24"/>
          <w:szCs w:val="24"/>
          <w:shd w:val="clear" w:color="auto" w:fill="FFFFFF"/>
        </w:rPr>
        <w:t xml:space="preserve">täienduskoolitusasutuse pidaja“ sõnaga „täienduskoolitusasutus“ </w:t>
      </w:r>
      <w:r w:rsidR="00501AC8" w:rsidRPr="004A0C36">
        <w:rPr>
          <w:rFonts w:ascii="Times New Roman" w:eastAsia="Times New Roman" w:hAnsi="Times New Roman" w:cs="Times New Roman"/>
          <w:color w:val="202020"/>
          <w:sz w:val="24"/>
          <w:szCs w:val="24"/>
          <w:lang w:eastAsia="et-EE"/>
        </w:rPr>
        <w:t>vastavas käändes</w:t>
      </w:r>
      <w:bookmarkEnd w:id="1"/>
      <w:r w:rsidR="00501AC8" w:rsidRPr="004A0C36">
        <w:rPr>
          <w:rFonts w:ascii="Times New Roman" w:eastAsia="Times New Roman" w:hAnsi="Times New Roman" w:cs="Times New Roman"/>
          <w:color w:val="202020"/>
          <w:sz w:val="24"/>
          <w:szCs w:val="24"/>
          <w:lang w:eastAsia="et-EE"/>
        </w:rPr>
        <w:t>;</w:t>
      </w:r>
    </w:p>
    <w:p w14:paraId="63BD53D6" w14:textId="77777777" w:rsidR="00501AC8" w:rsidRPr="004A0C36" w:rsidRDefault="00501AC8" w:rsidP="004A0C36">
      <w:pPr>
        <w:shd w:val="clear" w:color="auto" w:fill="FFFFFF" w:themeFill="background1"/>
        <w:tabs>
          <w:tab w:val="left" w:pos="0"/>
        </w:tabs>
        <w:spacing w:after="0" w:line="240" w:lineRule="auto"/>
        <w:jc w:val="both"/>
        <w:rPr>
          <w:rFonts w:ascii="Times New Roman" w:eastAsia="Times New Roman" w:hAnsi="Times New Roman" w:cs="Times New Roman"/>
          <w:color w:val="202020"/>
          <w:sz w:val="24"/>
          <w:szCs w:val="24"/>
          <w:lang w:eastAsia="et-EE"/>
        </w:rPr>
      </w:pPr>
    </w:p>
    <w:p w14:paraId="3DDC594C" w14:textId="1EC4DE34" w:rsidR="00501AC8" w:rsidRPr="004A0C36" w:rsidRDefault="005C3D77" w:rsidP="004A0C36">
      <w:pPr>
        <w:pStyle w:val="Loendilik"/>
        <w:shd w:val="clear" w:color="auto" w:fill="FFFFFF" w:themeFill="background1"/>
        <w:tabs>
          <w:tab w:val="left" w:pos="0"/>
        </w:tabs>
        <w:spacing w:after="0" w:line="240" w:lineRule="auto"/>
        <w:ind w:left="0"/>
        <w:contextualSpacing w:val="0"/>
        <w:jc w:val="both"/>
        <w:rPr>
          <w:rFonts w:ascii="Times New Roman" w:eastAsia="Times New Roman" w:hAnsi="Times New Roman" w:cs="Times New Roman"/>
          <w:color w:val="202020"/>
          <w:sz w:val="24"/>
          <w:szCs w:val="24"/>
          <w:lang w:eastAsia="et-EE"/>
        </w:rPr>
      </w:pPr>
      <w:r w:rsidRPr="004A0C36">
        <w:rPr>
          <w:rFonts w:ascii="Times New Roman" w:hAnsi="Times New Roman" w:cs="Times New Roman"/>
          <w:b/>
          <w:bCs/>
          <w:color w:val="202020"/>
          <w:sz w:val="24"/>
          <w:szCs w:val="24"/>
          <w:shd w:val="clear" w:color="auto" w:fill="FFFFFF"/>
        </w:rPr>
        <w:t>2)</w:t>
      </w:r>
      <w:r w:rsidRPr="004A0C36">
        <w:rPr>
          <w:rFonts w:ascii="Times New Roman" w:hAnsi="Times New Roman" w:cs="Times New Roman"/>
          <w:color w:val="202020"/>
          <w:sz w:val="24"/>
          <w:szCs w:val="24"/>
          <w:shd w:val="clear" w:color="auto" w:fill="FFFFFF"/>
        </w:rPr>
        <w:t xml:space="preserve"> </w:t>
      </w:r>
      <w:r w:rsidR="00501AC8" w:rsidRPr="004A0C36">
        <w:rPr>
          <w:rFonts w:ascii="Times New Roman" w:hAnsi="Times New Roman" w:cs="Times New Roman"/>
          <w:color w:val="202020"/>
          <w:sz w:val="24"/>
          <w:szCs w:val="24"/>
          <w:shd w:val="clear" w:color="auto" w:fill="FFFFFF"/>
        </w:rPr>
        <w:t xml:space="preserve">paragrahvi 1 </w:t>
      </w:r>
      <w:r w:rsidR="00957723" w:rsidRPr="004A0C36">
        <w:rPr>
          <w:rFonts w:ascii="Times New Roman" w:hAnsi="Times New Roman" w:cs="Times New Roman"/>
          <w:color w:val="202020"/>
          <w:sz w:val="24"/>
          <w:szCs w:val="24"/>
          <w:shd w:val="clear" w:color="auto" w:fill="FFFFFF"/>
        </w:rPr>
        <w:t xml:space="preserve">tekst </w:t>
      </w:r>
      <w:r w:rsidR="00501AC8" w:rsidRPr="004A0C36">
        <w:rPr>
          <w:rFonts w:ascii="Times New Roman" w:hAnsi="Times New Roman" w:cs="Times New Roman"/>
          <w:color w:val="202020"/>
          <w:sz w:val="24"/>
          <w:szCs w:val="24"/>
          <w:shd w:val="clear" w:color="auto" w:fill="FFFFFF"/>
        </w:rPr>
        <w:t>muudetakse ja sõnastatakse järgmiselt:</w:t>
      </w:r>
    </w:p>
    <w:p w14:paraId="495A936C" w14:textId="77777777" w:rsidR="00501AC8" w:rsidRPr="004A0C36" w:rsidRDefault="00501AC8" w:rsidP="004A0C36">
      <w:pPr>
        <w:pStyle w:val="Loendilik"/>
        <w:shd w:val="clear" w:color="auto" w:fill="FFFFFF"/>
        <w:spacing w:after="0" w:line="240" w:lineRule="auto"/>
        <w:ind w:left="0"/>
        <w:contextualSpacing w:val="0"/>
        <w:jc w:val="both"/>
        <w:rPr>
          <w:rFonts w:ascii="Times New Roman" w:hAnsi="Times New Roman" w:cs="Times New Roman"/>
          <w:color w:val="202020"/>
          <w:sz w:val="24"/>
          <w:szCs w:val="24"/>
          <w:shd w:val="clear" w:color="auto" w:fill="FFFFFF"/>
        </w:rPr>
      </w:pPr>
    </w:p>
    <w:p w14:paraId="4B05027B" w14:textId="3AED4E33"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shd w:val="clear" w:color="auto" w:fill="FFFFFF"/>
        </w:rPr>
      </w:pPr>
      <w:r w:rsidRPr="004A0C36">
        <w:rPr>
          <w:rFonts w:ascii="Times New Roman" w:hAnsi="Times New Roman" w:cs="Times New Roman"/>
          <w:color w:val="202020"/>
          <w:sz w:val="24"/>
          <w:szCs w:val="24"/>
          <w:shd w:val="clear" w:color="auto" w:fill="FFFFFF"/>
        </w:rPr>
        <w:t>„</w:t>
      </w:r>
      <w:del w:id="2" w:author="Helen Uustalu" w:date="2024-05-21T15:42:00Z">
        <w:r w:rsidRPr="004A0C36" w:rsidDel="00875B61">
          <w:rPr>
            <w:rFonts w:ascii="Times New Roman" w:hAnsi="Times New Roman" w:cs="Times New Roman"/>
            <w:color w:val="202020"/>
            <w:sz w:val="24"/>
            <w:szCs w:val="24"/>
            <w:shd w:val="clear" w:color="auto" w:fill="FFFFFF"/>
          </w:rPr>
          <w:delText>Täiskasvanute koolituse</w:delText>
        </w:r>
      </w:del>
      <w:commentRangeStart w:id="3"/>
      <w:ins w:id="4" w:author="Helen Uustalu" w:date="2024-05-21T15:42:00Z">
        <w:r w:rsidR="00875B61">
          <w:rPr>
            <w:rFonts w:ascii="Times New Roman" w:hAnsi="Times New Roman" w:cs="Times New Roman"/>
            <w:color w:val="202020"/>
            <w:sz w:val="24"/>
            <w:szCs w:val="24"/>
            <w:shd w:val="clear" w:color="auto" w:fill="FFFFFF"/>
          </w:rPr>
          <w:t>Käesoleva</w:t>
        </w:r>
        <w:commentRangeEnd w:id="3"/>
        <w:r w:rsidR="00875B61">
          <w:rPr>
            <w:rStyle w:val="Kommentaariviide"/>
            <w:rFonts w:ascii="Times New Roman" w:eastAsia="Times New Roman" w:hAnsi="Times New Roman"/>
            <w:lang w:eastAsia="ar-SA"/>
          </w:rPr>
          <w:commentReference w:id="3"/>
        </w:r>
      </w:ins>
      <w:r w:rsidRPr="004A0C36">
        <w:rPr>
          <w:rFonts w:ascii="Times New Roman" w:hAnsi="Times New Roman" w:cs="Times New Roman"/>
          <w:color w:val="202020"/>
          <w:sz w:val="24"/>
          <w:szCs w:val="24"/>
          <w:shd w:val="clear" w:color="auto" w:fill="FFFFFF"/>
        </w:rPr>
        <w:t xml:space="preserve"> seadusega sätestatakse täienduskoolitusasutuse</w:t>
      </w:r>
      <w:r w:rsidR="00815A02" w:rsidRPr="004A0C36">
        <w:rPr>
          <w:rFonts w:ascii="Times New Roman" w:hAnsi="Times New Roman" w:cs="Times New Roman"/>
          <w:color w:val="202020"/>
          <w:sz w:val="24"/>
          <w:szCs w:val="24"/>
          <w:shd w:val="clear" w:color="auto" w:fill="FFFFFF"/>
        </w:rPr>
        <w:t>le</w:t>
      </w:r>
      <w:r w:rsidRPr="004A0C36">
        <w:rPr>
          <w:rFonts w:ascii="Times New Roman" w:hAnsi="Times New Roman" w:cs="Times New Roman"/>
          <w:color w:val="202020"/>
          <w:sz w:val="24"/>
          <w:szCs w:val="24"/>
          <w:shd w:val="clear" w:color="auto" w:fill="FFFFFF"/>
        </w:rPr>
        <w:t xml:space="preserve"> nõuded täienduskoolituse ja </w:t>
      </w:r>
      <w:commentRangeStart w:id="5"/>
      <w:r w:rsidRPr="004A0C36">
        <w:rPr>
          <w:rFonts w:ascii="Times New Roman" w:hAnsi="Times New Roman" w:cs="Times New Roman"/>
          <w:color w:val="202020"/>
          <w:sz w:val="24"/>
          <w:szCs w:val="24"/>
          <w:shd w:val="clear" w:color="auto" w:fill="FFFFFF"/>
        </w:rPr>
        <w:t>mikrokvalifikatsiooniõppe</w:t>
      </w:r>
      <w:commentRangeEnd w:id="5"/>
      <w:r w:rsidR="00875B61">
        <w:rPr>
          <w:rStyle w:val="Kommentaariviide"/>
          <w:rFonts w:ascii="Times New Roman" w:eastAsia="Times New Roman" w:hAnsi="Times New Roman"/>
          <w:lang w:eastAsia="ar-SA"/>
        </w:rPr>
        <w:commentReference w:id="5"/>
      </w:r>
      <w:r w:rsidRPr="004A0C36">
        <w:rPr>
          <w:rFonts w:ascii="Times New Roman" w:hAnsi="Times New Roman" w:cs="Times New Roman"/>
          <w:color w:val="202020"/>
          <w:sz w:val="24"/>
          <w:szCs w:val="24"/>
          <w:shd w:val="clear" w:color="auto" w:fill="FFFFFF"/>
        </w:rPr>
        <w:t xml:space="preserve"> </w:t>
      </w:r>
      <w:r w:rsidR="00995804" w:rsidRPr="004A0C36">
        <w:rPr>
          <w:rFonts w:ascii="Times New Roman" w:hAnsi="Times New Roman" w:cs="Times New Roman"/>
          <w:color w:val="202020"/>
          <w:sz w:val="24"/>
          <w:szCs w:val="24"/>
          <w:shd w:val="clear" w:color="auto" w:fill="FFFFFF"/>
        </w:rPr>
        <w:t>läbivii</w:t>
      </w:r>
      <w:r w:rsidRPr="004A0C36">
        <w:rPr>
          <w:rFonts w:ascii="Times New Roman" w:hAnsi="Times New Roman" w:cs="Times New Roman"/>
          <w:color w:val="202020"/>
          <w:sz w:val="24"/>
          <w:szCs w:val="24"/>
          <w:shd w:val="clear" w:color="auto" w:fill="FFFFFF"/>
        </w:rPr>
        <w:t>mise</w:t>
      </w:r>
      <w:ins w:id="6" w:author="Mari Koik" w:date="2024-05-20T17:12:00Z">
        <w:r w:rsidR="00B2255A">
          <w:rPr>
            <w:rFonts w:ascii="Times New Roman" w:hAnsi="Times New Roman" w:cs="Times New Roman"/>
            <w:color w:val="202020"/>
            <w:sz w:val="24"/>
            <w:szCs w:val="24"/>
            <w:shd w:val="clear" w:color="auto" w:fill="FFFFFF"/>
          </w:rPr>
          <w:t>ks</w:t>
        </w:r>
      </w:ins>
      <w:del w:id="7" w:author="Mari Koik" w:date="2024-05-20T17:12:00Z">
        <w:r w:rsidRPr="004A0C36" w:rsidDel="00B2255A">
          <w:rPr>
            <w:rFonts w:ascii="Times New Roman" w:hAnsi="Times New Roman" w:cs="Times New Roman"/>
            <w:color w:val="202020"/>
            <w:sz w:val="24"/>
            <w:szCs w:val="24"/>
            <w:shd w:val="clear" w:color="auto" w:fill="FFFFFF"/>
          </w:rPr>
          <w:delText>l</w:delText>
        </w:r>
      </w:del>
      <w:r w:rsidRPr="004A0C36">
        <w:rPr>
          <w:rFonts w:ascii="Times New Roman" w:hAnsi="Times New Roman" w:cs="Times New Roman"/>
          <w:color w:val="202020"/>
          <w:sz w:val="24"/>
          <w:szCs w:val="24"/>
          <w:shd w:val="clear" w:color="auto" w:fill="FFFFFF"/>
        </w:rPr>
        <w:t>, õppija õigus õppepuhkusele, täienduskoolituse rahastamise alused ning riiklik ja haldusjärelevalve.</w:t>
      </w:r>
      <w:ins w:id="8" w:author="Mari Koik" w:date="2024-05-20T12:38:00Z">
        <w:r w:rsidR="000835FC">
          <w:rPr>
            <w:rFonts w:ascii="Times New Roman" w:hAnsi="Times New Roman" w:cs="Times New Roman"/>
            <w:color w:val="202020"/>
            <w:sz w:val="24"/>
            <w:szCs w:val="24"/>
            <w:shd w:val="clear" w:color="auto" w:fill="FFFFFF"/>
          </w:rPr>
          <w:t>“;</w:t>
        </w:r>
      </w:ins>
    </w:p>
    <w:p w14:paraId="3D624F11" w14:textId="77777777" w:rsidR="00BB726F" w:rsidRPr="004A0C36" w:rsidRDefault="00BB726F"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shd w:val="clear" w:color="auto" w:fill="FFFFFF"/>
        </w:rPr>
      </w:pPr>
    </w:p>
    <w:p w14:paraId="245FB305" w14:textId="04835FA8" w:rsidR="00BB726F" w:rsidRPr="004A0C36" w:rsidRDefault="005C3D77" w:rsidP="004A0C36">
      <w:pPr>
        <w:shd w:val="clear" w:color="auto" w:fill="FFFFFF" w:themeFill="background1"/>
        <w:spacing w:after="0" w:line="240" w:lineRule="auto"/>
        <w:jc w:val="both"/>
        <w:rPr>
          <w:rFonts w:ascii="Times New Roman" w:hAnsi="Times New Roman" w:cs="Times New Roman"/>
          <w:color w:val="202020"/>
          <w:sz w:val="24"/>
          <w:szCs w:val="24"/>
        </w:rPr>
      </w:pPr>
      <w:r w:rsidRPr="004A0C36">
        <w:rPr>
          <w:rFonts w:ascii="Times New Roman" w:hAnsi="Times New Roman" w:cs="Times New Roman"/>
          <w:b/>
          <w:bCs/>
          <w:color w:val="202020"/>
          <w:sz w:val="24"/>
          <w:szCs w:val="24"/>
          <w:shd w:val="clear" w:color="auto" w:fill="FFFFFF"/>
        </w:rPr>
        <w:t>3)</w:t>
      </w:r>
      <w:r w:rsidRPr="004A0C36">
        <w:rPr>
          <w:rFonts w:ascii="Times New Roman" w:hAnsi="Times New Roman" w:cs="Times New Roman"/>
          <w:color w:val="202020"/>
          <w:sz w:val="24"/>
          <w:szCs w:val="24"/>
          <w:shd w:val="clear" w:color="auto" w:fill="FFFFFF"/>
        </w:rPr>
        <w:t xml:space="preserve"> s</w:t>
      </w:r>
      <w:r w:rsidR="00BB726F" w:rsidRPr="004A0C36">
        <w:rPr>
          <w:rFonts w:ascii="Times New Roman" w:hAnsi="Times New Roman" w:cs="Times New Roman"/>
          <w:color w:val="202020"/>
          <w:sz w:val="24"/>
          <w:szCs w:val="24"/>
          <w:shd w:val="clear" w:color="auto" w:fill="FFFFFF"/>
        </w:rPr>
        <w:t>eadust täiendatakse §-dega 1</w:t>
      </w:r>
      <w:r w:rsidR="00BB726F" w:rsidRPr="004A0C36">
        <w:rPr>
          <w:rFonts w:ascii="Times New Roman" w:hAnsi="Times New Roman" w:cs="Times New Roman"/>
          <w:color w:val="202020"/>
          <w:sz w:val="24"/>
          <w:szCs w:val="24"/>
          <w:shd w:val="clear" w:color="auto" w:fill="FFFFFF"/>
          <w:vertAlign w:val="superscript"/>
        </w:rPr>
        <w:t>1</w:t>
      </w:r>
      <w:r w:rsidR="00BB726F" w:rsidRPr="004A0C36">
        <w:rPr>
          <w:rFonts w:ascii="Times New Roman" w:hAnsi="Times New Roman" w:cs="Times New Roman"/>
          <w:color w:val="202020"/>
          <w:sz w:val="24"/>
          <w:szCs w:val="24"/>
          <w:shd w:val="clear" w:color="auto" w:fill="FFFFFF"/>
        </w:rPr>
        <w:t xml:space="preserve"> ja 1</w:t>
      </w:r>
      <w:r w:rsidR="00BB726F" w:rsidRPr="004A0C36">
        <w:rPr>
          <w:rFonts w:ascii="Times New Roman" w:hAnsi="Times New Roman" w:cs="Times New Roman"/>
          <w:color w:val="202020"/>
          <w:sz w:val="24"/>
          <w:szCs w:val="24"/>
          <w:shd w:val="clear" w:color="auto" w:fill="FFFFFF"/>
          <w:vertAlign w:val="superscript"/>
        </w:rPr>
        <w:t>2</w:t>
      </w:r>
      <w:r w:rsidR="00BB726F" w:rsidRPr="004A0C36">
        <w:rPr>
          <w:rFonts w:ascii="Times New Roman" w:hAnsi="Times New Roman" w:cs="Times New Roman"/>
          <w:color w:val="202020"/>
          <w:sz w:val="24"/>
          <w:szCs w:val="24"/>
          <w:shd w:val="clear" w:color="auto" w:fill="FFFFFF"/>
        </w:rPr>
        <w:t xml:space="preserve"> järgmises sõnastuses: </w:t>
      </w:r>
    </w:p>
    <w:p w14:paraId="1A3D1362" w14:textId="77777777" w:rsidR="00501AC8" w:rsidRPr="004A0C36" w:rsidRDefault="00501AC8" w:rsidP="004A0C36">
      <w:pPr>
        <w:pStyle w:val="Loendilik"/>
        <w:shd w:val="clear" w:color="auto" w:fill="FFFFFF"/>
        <w:spacing w:after="0" w:line="240" w:lineRule="auto"/>
        <w:ind w:left="0"/>
        <w:contextualSpacing w:val="0"/>
        <w:jc w:val="both"/>
        <w:rPr>
          <w:rFonts w:ascii="Times New Roman" w:hAnsi="Times New Roman" w:cs="Times New Roman"/>
          <w:color w:val="202020"/>
          <w:sz w:val="24"/>
          <w:szCs w:val="24"/>
          <w:shd w:val="clear" w:color="auto" w:fill="FFFFFF"/>
        </w:rPr>
      </w:pPr>
    </w:p>
    <w:p w14:paraId="1A22DDDF" w14:textId="0762A67B" w:rsidR="00BB726F" w:rsidRDefault="00BB726F" w:rsidP="004A0C36">
      <w:pPr>
        <w:pStyle w:val="Loendilik"/>
        <w:spacing w:after="0" w:line="240" w:lineRule="auto"/>
        <w:ind w:left="0"/>
        <w:contextualSpacing w:val="0"/>
        <w:jc w:val="both"/>
        <w:rPr>
          <w:ins w:id="9" w:author="Helen Uustalu" w:date="2024-05-09T10:06:00Z"/>
          <w:rFonts w:ascii="Times New Roman" w:eastAsia="Times New Roman" w:hAnsi="Times New Roman" w:cs="Times New Roman"/>
          <w:b/>
          <w:bCs/>
          <w:color w:val="000000" w:themeColor="text1"/>
          <w:sz w:val="24"/>
          <w:szCs w:val="24"/>
          <w:lang w:eastAsia="et-EE"/>
        </w:rPr>
      </w:pPr>
      <w:r w:rsidRPr="004A0C36">
        <w:rPr>
          <w:rFonts w:ascii="Times New Roman" w:eastAsia="Times New Roman" w:hAnsi="Times New Roman" w:cs="Times New Roman"/>
          <w:b/>
          <w:bCs/>
          <w:color w:val="000000" w:themeColor="text1"/>
          <w:sz w:val="24"/>
          <w:szCs w:val="24"/>
          <w:lang w:eastAsia="et-EE"/>
        </w:rPr>
        <w:t>„§ 1</w:t>
      </w:r>
      <w:r w:rsidRPr="004A0C36">
        <w:rPr>
          <w:rFonts w:ascii="Times New Roman" w:eastAsia="Times New Roman" w:hAnsi="Times New Roman" w:cs="Times New Roman"/>
          <w:b/>
          <w:bCs/>
          <w:color w:val="000000" w:themeColor="text1"/>
          <w:sz w:val="24"/>
          <w:szCs w:val="24"/>
          <w:vertAlign w:val="superscript"/>
          <w:lang w:eastAsia="et-EE"/>
        </w:rPr>
        <w:t>1</w:t>
      </w:r>
      <w:r w:rsidR="005C3D77" w:rsidRPr="004A0C36">
        <w:rPr>
          <w:rFonts w:ascii="Times New Roman" w:eastAsia="Times New Roman" w:hAnsi="Times New Roman" w:cs="Times New Roman"/>
          <w:b/>
          <w:bCs/>
          <w:color w:val="000000" w:themeColor="text1"/>
          <w:sz w:val="24"/>
          <w:szCs w:val="24"/>
          <w:lang w:eastAsia="et-EE"/>
        </w:rPr>
        <w:t xml:space="preserve">. </w:t>
      </w:r>
      <w:r w:rsidRPr="004A0C36">
        <w:rPr>
          <w:rFonts w:ascii="Times New Roman" w:eastAsia="Times New Roman" w:hAnsi="Times New Roman" w:cs="Times New Roman"/>
          <w:b/>
          <w:bCs/>
          <w:color w:val="000000" w:themeColor="text1"/>
          <w:sz w:val="24"/>
          <w:szCs w:val="24"/>
          <w:lang w:eastAsia="et-EE"/>
        </w:rPr>
        <w:t>Seaduse kohaldamisala</w:t>
      </w:r>
    </w:p>
    <w:p w14:paraId="64E5B257" w14:textId="77777777" w:rsidR="003656A5" w:rsidRPr="004A0C36" w:rsidRDefault="003656A5" w:rsidP="004A0C36">
      <w:pPr>
        <w:pStyle w:val="Loendilik"/>
        <w:spacing w:after="0" w:line="240" w:lineRule="auto"/>
        <w:ind w:left="0"/>
        <w:contextualSpacing w:val="0"/>
        <w:jc w:val="both"/>
        <w:rPr>
          <w:rFonts w:ascii="Times New Roman" w:eastAsia="Times New Roman" w:hAnsi="Times New Roman" w:cs="Times New Roman"/>
          <w:b/>
          <w:bCs/>
          <w:color w:val="000000" w:themeColor="text1"/>
          <w:sz w:val="24"/>
          <w:szCs w:val="24"/>
          <w:lang w:eastAsia="et-EE"/>
        </w:rPr>
      </w:pPr>
    </w:p>
    <w:p w14:paraId="7C56A948" w14:textId="677AA794" w:rsidR="00BB726F" w:rsidRPr="00BB726F" w:rsidRDefault="00BB726F" w:rsidP="004A0C36">
      <w:pPr>
        <w:pStyle w:val="Loendilik"/>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BB726F">
        <w:rPr>
          <w:rFonts w:ascii="Times New Roman" w:eastAsia="Times New Roman" w:hAnsi="Times New Roman" w:cs="Times New Roman"/>
          <w:color w:val="000000" w:themeColor="text1"/>
          <w:sz w:val="24"/>
          <w:szCs w:val="24"/>
          <w:lang w:eastAsia="et-EE"/>
        </w:rPr>
        <w:t>(</w:t>
      </w:r>
      <w:r w:rsidRPr="004A0C36">
        <w:rPr>
          <w:rFonts w:ascii="Times New Roman" w:eastAsia="Times New Roman" w:hAnsi="Times New Roman" w:cs="Times New Roman"/>
          <w:color w:val="000000" w:themeColor="text1"/>
          <w:sz w:val="24"/>
          <w:szCs w:val="24"/>
          <w:lang w:eastAsia="et-EE"/>
        </w:rPr>
        <w:t>1</w:t>
      </w:r>
      <w:r w:rsidRPr="00BB726F">
        <w:rPr>
          <w:rFonts w:ascii="Times New Roman" w:eastAsia="Times New Roman" w:hAnsi="Times New Roman" w:cs="Times New Roman"/>
          <w:color w:val="000000" w:themeColor="text1"/>
          <w:sz w:val="24"/>
          <w:szCs w:val="24"/>
          <w:lang w:eastAsia="et-EE"/>
        </w:rPr>
        <w:t xml:space="preserve">) Käesolevat seadust kohaldatakse täienduskoolitust läbiviivale eraõiguslikule juriidilisele isikule, avalik-õiguslikule juriidilisele isikule, riigi- ja kohaliku omavalitsuse asutusele või füüsilisest isikust ettevõtjale, kellel on seaduses sätestatud kohustus taotleda täienduskoolituse läbiviimiseks tegevusluba või kes on esitanud Eesti hariduse infosüsteemi (edaspidi </w:t>
      </w:r>
      <w:r w:rsidRPr="00BB726F">
        <w:rPr>
          <w:rFonts w:ascii="Times New Roman" w:eastAsia="Times New Roman" w:hAnsi="Times New Roman" w:cs="Times New Roman"/>
          <w:i/>
          <w:iCs/>
          <w:color w:val="000000" w:themeColor="text1"/>
          <w:sz w:val="24"/>
          <w:szCs w:val="24"/>
          <w:lang w:eastAsia="et-EE"/>
        </w:rPr>
        <w:t>hariduse infosüsteem</w:t>
      </w:r>
      <w:r w:rsidRPr="00BB726F">
        <w:rPr>
          <w:rFonts w:ascii="Times New Roman" w:eastAsia="Times New Roman" w:hAnsi="Times New Roman" w:cs="Times New Roman"/>
          <w:color w:val="000000" w:themeColor="text1"/>
          <w:sz w:val="24"/>
          <w:szCs w:val="24"/>
          <w:lang w:eastAsia="et-EE"/>
        </w:rPr>
        <w:t xml:space="preserve">) majandustegevusteate täienduskoolituse läbiviimise kohta (edaspidi </w:t>
      </w:r>
      <w:r w:rsidRPr="00BB726F">
        <w:rPr>
          <w:rFonts w:ascii="Times New Roman" w:eastAsia="Times New Roman" w:hAnsi="Times New Roman" w:cs="Times New Roman"/>
          <w:i/>
          <w:iCs/>
          <w:color w:val="000000" w:themeColor="text1"/>
          <w:sz w:val="24"/>
          <w:szCs w:val="24"/>
          <w:lang w:eastAsia="et-EE"/>
        </w:rPr>
        <w:t>täienduskoolitusasutus</w:t>
      </w:r>
      <w:r w:rsidRPr="00BB726F">
        <w:rPr>
          <w:rFonts w:ascii="Times New Roman" w:eastAsia="Times New Roman" w:hAnsi="Times New Roman" w:cs="Times New Roman"/>
          <w:color w:val="000000" w:themeColor="text1"/>
          <w:sz w:val="24"/>
          <w:szCs w:val="24"/>
          <w:lang w:eastAsia="et-EE"/>
        </w:rPr>
        <w:t>).</w:t>
      </w:r>
    </w:p>
    <w:p w14:paraId="23A9368E" w14:textId="77777777" w:rsidR="00BB726F" w:rsidRPr="00BB726F" w:rsidRDefault="00BB726F"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2D9EA1C1" w14:textId="0577C5A9" w:rsidR="00BB726F" w:rsidRPr="00BB726F" w:rsidRDefault="00BB726F" w:rsidP="004A0C36">
      <w:pPr>
        <w:pStyle w:val="Loendilik"/>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BB726F">
        <w:rPr>
          <w:rFonts w:ascii="Times New Roman" w:eastAsia="Times New Roman" w:hAnsi="Times New Roman" w:cs="Times New Roman"/>
          <w:color w:val="000000" w:themeColor="text1"/>
          <w:sz w:val="24"/>
          <w:szCs w:val="24"/>
          <w:lang w:eastAsia="et-EE"/>
        </w:rPr>
        <w:t>(</w:t>
      </w:r>
      <w:r w:rsidRPr="004A0C36">
        <w:rPr>
          <w:rFonts w:ascii="Times New Roman" w:eastAsia="Times New Roman" w:hAnsi="Times New Roman" w:cs="Times New Roman"/>
          <w:color w:val="000000" w:themeColor="text1"/>
          <w:sz w:val="24"/>
          <w:szCs w:val="24"/>
          <w:lang w:eastAsia="et-EE"/>
        </w:rPr>
        <w:t>2</w:t>
      </w:r>
      <w:r w:rsidRPr="00BB726F">
        <w:rPr>
          <w:rFonts w:ascii="Times New Roman" w:eastAsia="Times New Roman" w:hAnsi="Times New Roman" w:cs="Times New Roman"/>
          <w:color w:val="000000" w:themeColor="text1"/>
          <w:sz w:val="24"/>
          <w:szCs w:val="24"/>
          <w:lang w:eastAsia="et-EE"/>
        </w:rPr>
        <w:t xml:space="preserve">) Käesolevas seaduses reguleeritud eraõigusliku juriidilise isiku ja füüsilisest isikust ettevõtja majandustegevuse alustamisele, teostamisele ja lõppemisele kohaldatakse majandustegevuse seadustiku üldosa seadust, võttes arvesse käesolevas seaduses sätestatud erisusi. Majandustegevuse seadustiku üldosa seaduses ning käesolevas seaduses majandustegevuse teate esitamise, täienduskoolituse läbiviimise ja teabe avalikustamise, andmete </w:t>
      </w:r>
      <w:commentRangeStart w:id="10"/>
      <w:r w:rsidRPr="00BB726F">
        <w:rPr>
          <w:rFonts w:ascii="Times New Roman" w:eastAsia="Times New Roman" w:hAnsi="Times New Roman" w:cs="Times New Roman"/>
          <w:color w:val="000000" w:themeColor="text1"/>
          <w:sz w:val="24"/>
          <w:szCs w:val="24"/>
          <w:lang w:eastAsia="et-EE"/>
        </w:rPr>
        <w:t>muut</w:t>
      </w:r>
      <w:ins w:id="11" w:author="Mari Koik" w:date="2024-05-17T11:31:00Z">
        <w:r w:rsidR="002A57F3">
          <w:rPr>
            <w:rFonts w:ascii="Times New Roman" w:eastAsia="Times New Roman" w:hAnsi="Times New Roman" w:cs="Times New Roman"/>
            <w:color w:val="000000" w:themeColor="text1"/>
            <w:sz w:val="24"/>
            <w:szCs w:val="24"/>
            <w:lang w:eastAsia="et-EE"/>
          </w:rPr>
          <w:t>u</w:t>
        </w:r>
      </w:ins>
      <w:r w:rsidRPr="00BB726F">
        <w:rPr>
          <w:rFonts w:ascii="Times New Roman" w:eastAsia="Times New Roman" w:hAnsi="Times New Roman" w:cs="Times New Roman"/>
          <w:color w:val="000000" w:themeColor="text1"/>
          <w:sz w:val="24"/>
          <w:szCs w:val="24"/>
          <w:lang w:eastAsia="et-EE"/>
        </w:rPr>
        <w:t>misest</w:t>
      </w:r>
      <w:commentRangeEnd w:id="10"/>
      <w:r w:rsidR="002A57F3">
        <w:rPr>
          <w:rStyle w:val="Kommentaariviide"/>
          <w:rFonts w:ascii="Times New Roman" w:eastAsia="Times New Roman" w:hAnsi="Times New Roman"/>
          <w:lang w:eastAsia="ar-SA"/>
        </w:rPr>
        <w:commentReference w:id="10"/>
      </w:r>
      <w:r w:rsidRPr="00BB726F">
        <w:rPr>
          <w:rFonts w:ascii="Times New Roman" w:eastAsia="Times New Roman" w:hAnsi="Times New Roman" w:cs="Times New Roman"/>
          <w:color w:val="000000" w:themeColor="text1"/>
          <w:sz w:val="24"/>
          <w:szCs w:val="24"/>
          <w:lang w:eastAsia="et-EE"/>
        </w:rPr>
        <w:t xml:space="preserve"> teatamise ning majandustegevusest loobumise kohta sätestatut kohaldatakse avalik-õigusliku juriidilise isiku ning riigi- ja kohaliku omavalitsuse täienduskoolitusasutuse kohta niivõrd, kuivõrd selle eripärast ei tulene teisiti.</w:t>
      </w:r>
    </w:p>
    <w:p w14:paraId="39B03D7C" w14:textId="77777777" w:rsidR="00BB726F" w:rsidRPr="00BB726F" w:rsidRDefault="00BB726F"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4D29742E" w14:textId="77777777" w:rsidR="00BB726F" w:rsidRPr="004A0C36" w:rsidRDefault="00BB726F" w:rsidP="004A0C36">
      <w:pPr>
        <w:pStyle w:val="Loendilik"/>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BB726F">
        <w:rPr>
          <w:rFonts w:ascii="Times New Roman" w:eastAsia="Times New Roman" w:hAnsi="Times New Roman" w:cs="Times New Roman"/>
          <w:color w:val="000000" w:themeColor="text1"/>
          <w:sz w:val="24"/>
          <w:szCs w:val="24"/>
          <w:lang w:eastAsia="et-EE"/>
        </w:rPr>
        <w:t>(</w:t>
      </w:r>
      <w:r w:rsidRPr="004A0C36">
        <w:rPr>
          <w:rFonts w:ascii="Times New Roman" w:eastAsia="Times New Roman" w:hAnsi="Times New Roman" w:cs="Times New Roman"/>
          <w:color w:val="000000" w:themeColor="text1"/>
          <w:sz w:val="24"/>
          <w:szCs w:val="24"/>
          <w:lang w:eastAsia="et-EE"/>
        </w:rPr>
        <w:t>3</w:t>
      </w:r>
      <w:r w:rsidRPr="00BB726F">
        <w:rPr>
          <w:rFonts w:ascii="Times New Roman" w:eastAsia="Times New Roman" w:hAnsi="Times New Roman" w:cs="Times New Roman"/>
          <w:color w:val="000000" w:themeColor="text1"/>
          <w:sz w:val="24"/>
          <w:szCs w:val="24"/>
          <w:lang w:eastAsia="et-EE"/>
        </w:rPr>
        <w:t>) Käesolevas seaduses ettenähtud haldusmenetlusele kohaldatakse haldusmenetluse seadust, võttes arvesse käesolevas seaduses sätestatud erisusi.</w:t>
      </w:r>
    </w:p>
    <w:p w14:paraId="55010B4B" w14:textId="77777777" w:rsidR="00BB726F" w:rsidRPr="004A0C36" w:rsidRDefault="00BB726F" w:rsidP="004A0C36">
      <w:pPr>
        <w:pStyle w:val="Loendilik"/>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76766019" w14:textId="77777777" w:rsidR="005C3D77" w:rsidRDefault="005C3D77" w:rsidP="004A0C36">
      <w:pPr>
        <w:pStyle w:val="Loendilik"/>
        <w:spacing w:after="0" w:line="240" w:lineRule="auto"/>
        <w:ind w:left="0"/>
        <w:contextualSpacing w:val="0"/>
        <w:jc w:val="both"/>
        <w:rPr>
          <w:ins w:id="12" w:author="Helen Uustalu" w:date="2024-05-09T10:21:00Z"/>
          <w:rFonts w:ascii="Times New Roman" w:eastAsia="Times New Roman" w:hAnsi="Times New Roman" w:cs="Times New Roman"/>
          <w:b/>
          <w:bCs/>
          <w:color w:val="000000" w:themeColor="text1"/>
          <w:sz w:val="24"/>
          <w:szCs w:val="24"/>
          <w:lang w:eastAsia="et-EE"/>
        </w:rPr>
      </w:pPr>
      <w:r w:rsidRPr="004A0C36">
        <w:rPr>
          <w:rFonts w:ascii="Times New Roman" w:eastAsia="Times New Roman" w:hAnsi="Times New Roman" w:cs="Times New Roman"/>
          <w:b/>
          <w:bCs/>
          <w:color w:val="000000" w:themeColor="text1"/>
          <w:sz w:val="24"/>
          <w:szCs w:val="24"/>
          <w:lang w:eastAsia="et-EE"/>
        </w:rPr>
        <w:t>§ 1</w:t>
      </w:r>
      <w:r w:rsidRPr="004A0C36">
        <w:rPr>
          <w:rFonts w:ascii="Times New Roman" w:eastAsia="Times New Roman" w:hAnsi="Times New Roman" w:cs="Times New Roman"/>
          <w:b/>
          <w:bCs/>
          <w:color w:val="000000" w:themeColor="text1"/>
          <w:sz w:val="24"/>
          <w:szCs w:val="24"/>
          <w:vertAlign w:val="superscript"/>
          <w:lang w:eastAsia="et-EE"/>
        </w:rPr>
        <w:t>2</w:t>
      </w:r>
      <w:r w:rsidRPr="004A0C36">
        <w:rPr>
          <w:rFonts w:ascii="Times New Roman" w:eastAsia="Times New Roman" w:hAnsi="Times New Roman" w:cs="Times New Roman"/>
          <w:b/>
          <w:bCs/>
          <w:color w:val="000000" w:themeColor="text1"/>
          <w:sz w:val="24"/>
          <w:szCs w:val="24"/>
          <w:lang w:eastAsia="et-EE"/>
        </w:rPr>
        <w:t xml:space="preserve">. </w:t>
      </w:r>
      <w:commentRangeStart w:id="13"/>
      <w:r w:rsidRPr="004A0C36">
        <w:rPr>
          <w:rFonts w:ascii="Times New Roman" w:eastAsia="Times New Roman" w:hAnsi="Times New Roman" w:cs="Times New Roman"/>
          <w:b/>
          <w:bCs/>
          <w:color w:val="000000" w:themeColor="text1"/>
          <w:sz w:val="24"/>
          <w:szCs w:val="24"/>
          <w:lang w:eastAsia="et-EE"/>
        </w:rPr>
        <w:t>Terminid</w:t>
      </w:r>
      <w:commentRangeEnd w:id="13"/>
      <w:r w:rsidR="003C7290">
        <w:rPr>
          <w:rStyle w:val="Kommentaariviide"/>
          <w:rFonts w:ascii="Times New Roman" w:eastAsia="Times New Roman" w:hAnsi="Times New Roman"/>
          <w:lang w:eastAsia="ar-SA"/>
        </w:rPr>
        <w:commentReference w:id="13"/>
      </w:r>
    </w:p>
    <w:p w14:paraId="1ED03935" w14:textId="77777777" w:rsidR="000A47BA" w:rsidRPr="004A0C36" w:rsidRDefault="000A47BA" w:rsidP="004A0C36">
      <w:pPr>
        <w:pStyle w:val="Loendilik"/>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595CADA1" w14:textId="73394171" w:rsidR="00681331" w:rsidRPr="004A0C36" w:rsidRDefault="00681331" w:rsidP="004A0C36">
      <w:pPr>
        <w:pStyle w:val="Loendilik"/>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w:t>
      </w:r>
      <w:r w:rsidR="005C3D77" w:rsidRPr="004A0C36">
        <w:rPr>
          <w:rFonts w:ascii="Times New Roman" w:eastAsia="Times New Roman" w:hAnsi="Times New Roman" w:cs="Times New Roman"/>
          <w:color w:val="000000" w:themeColor="text1"/>
          <w:sz w:val="24"/>
          <w:szCs w:val="24"/>
          <w:lang w:eastAsia="et-EE"/>
        </w:rPr>
        <w:t>1</w:t>
      </w:r>
      <w:r w:rsidRPr="004A0C36">
        <w:rPr>
          <w:rFonts w:ascii="Times New Roman" w:eastAsia="Times New Roman" w:hAnsi="Times New Roman" w:cs="Times New Roman"/>
          <w:color w:val="000000" w:themeColor="text1"/>
          <w:sz w:val="24"/>
          <w:szCs w:val="24"/>
          <w:lang w:eastAsia="et-EE"/>
        </w:rPr>
        <w:t xml:space="preserve">) Täiskasvanuõpe jaguneb </w:t>
      </w:r>
      <w:r w:rsidR="00E953DC" w:rsidRPr="004A0C36">
        <w:rPr>
          <w:rFonts w:ascii="Times New Roman" w:eastAsia="Times New Roman" w:hAnsi="Times New Roman" w:cs="Times New Roman"/>
          <w:color w:val="000000" w:themeColor="text1"/>
          <w:sz w:val="24"/>
          <w:szCs w:val="24"/>
          <w:lang w:eastAsia="et-EE"/>
        </w:rPr>
        <w:t>tasemeõppeks</w:t>
      </w:r>
      <w:r w:rsidRPr="004A0C36">
        <w:rPr>
          <w:rFonts w:ascii="Times New Roman" w:eastAsia="Times New Roman" w:hAnsi="Times New Roman" w:cs="Times New Roman"/>
          <w:color w:val="000000" w:themeColor="text1"/>
          <w:sz w:val="24"/>
          <w:szCs w:val="24"/>
          <w:lang w:eastAsia="et-EE"/>
        </w:rPr>
        <w:t xml:space="preserve">, </w:t>
      </w:r>
      <w:commentRangeStart w:id="14"/>
      <w:r w:rsidRPr="004A0C36">
        <w:rPr>
          <w:rFonts w:ascii="Times New Roman" w:eastAsia="Times New Roman" w:hAnsi="Times New Roman" w:cs="Times New Roman"/>
          <w:color w:val="000000" w:themeColor="text1"/>
          <w:sz w:val="24"/>
          <w:szCs w:val="24"/>
          <w:lang w:eastAsia="et-EE"/>
        </w:rPr>
        <w:t>mitteformaalõppeks</w:t>
      </w:r>
      <w:commentRangeEnd w:id="14"/>
      <w:r w:rsidR="002A57F3">
        <w:rPr>
          <w:rStyle w:val="Kommentaariviide"/>
          <w:rFonts w:ascii="Times New Roman" w:eastAsia="Times New Roman" w:hAnsi="Times New Roman"/>
          <w:lang w:eastAsia="ar-SA"/>
        </w:rPr>
        <w:commentReference w:id="14"/>
      </w:r>
      <w:r w:rsidRPr="004A0C36">
        <w:rPr>
          <w:rFonts w:ascii="Times New Roman" w:eastAsia="Times New Roman" w:hAnsi="Times New Roman" w:cs="Times New Roman"/>
          <w:color w:val="000000" w:themeColor="text1"/>
          <w:sz w:val="24"/>
          <w:szCs w:val="24"/>
          <w:lang w:eastAsia="et-EE"/>
        </w:rPr>
        <w:t xml:space="preserve"> ja </w:t>
      </w:r>
      <w:commentRangeStart w:id="15"/>
      <w:r w:rsidRPr="004A0C36">
        <w:rPr>
          <w:rFonts w:ascii="Times New Roman" w:eastAsia="Times New Roman" w:hAnsi="Times New Roman" w:cs="Times New Roman"/>
          <w:color w:val="000000" w:themeColor="text1"/>
          <w:sz w:val="24"/>
          <w:szCs w:val="24"/>
          <w:lang w:eastAsia="et-EE"/>
        </w:rPr>
        <w:t>informaalõppeks</w:t>
      </w:r>
      <w:commentRangeEnd w:id="15"/>
      <w:r w:rsidR="002A57F3">
        <w:rPr>
          <w:rStyle w:val="Kommentaariviide"/>
          <w:rFonts w:ascii="Times New Roman" w:eastAsia="Times New Roman" w:hAnsi="Times New Roman"/>
          <w:lang w:eastAsia="ar-SA"/>
        </w:rPr>
        <w:commentReference w:id="15"/>
      </w:r>
      <w:r w:rsidRPr="004A0C36">
        <w:rPr>
          <w:rFonts w:ascii="Times New Roman" w:eastAsia="Times New Roman" w:hAnsi="Times New Roman" w:cs="Times New Roman"/>
          <w:color w:val="000000" w:themeColor="text1"/>
          <w:sz w:val="24"/>
          <w:szCs w:val="24"/>
          <w:lang w:eastAsia="et-EE"/>
        </w:rPr>
        <w:t>.</w:t>
      </w:r>
    </w:p>
    <w:p w14:paraId="4661078E" w14:textId="77777777" w:rsidR="008A2323" w:rsidRPr="004A0C36" w:rsidRDefault="008A2323"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537DE370" w14:textId="4B6DF8C0" w:rsidR="00681331" w:rsidRPr="004A0C36" w:rsidRDefault="00681331"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w:t>
      </w:r>
      <w:r w:rsidR="005C3D77" w:rsidRPr="004A0C36">
        <w:rPr>
          <w:rFonts w:ascii="Times New Roman" w:eastAsia="Times New Roman" w:hAnsi="Times New Roman" w:cs="Times New Roman"/>
          <w:color w:val="000000" w:themeColor="text1"/>
          <w:sz w:val="24"/>
          <w:szCs w:val="24"/>
          <w:lang w:eastAsia="et-EE"/>
        </w:rPr>
        <w:t>2</w:t>
      </w:r>
      <w:r w:rsidRPr="004A0C36">
        <w:rPr>
          <w:rFonts w:ascii="Times New Roman" w:eastAsia="Times New Roman" w:hAnsi="Times New Roman" w:cs="Times New Roman"/>
          <w:color w:val="000000" w:themeColor="text1"/>
          <w:sz w:val="24"/>
          <w:szCs w:val="24"/>
          <w:lang w:eastAsia="et-EE"/>
        </w:rPr>
        <w:t xml:space="preserve">) </w:t>
      </w:r>
      <w:r w:rsidR="004A0C36">
        <w:rPr>
          <w:rFonts w:ascii="Times New Roman" w:eastAsia="Times New Roman" w:hAnsi="Times New Roman" w:cs="Times New Roman"/>
          <w:color w:val="000000" w:themeColor="text1"/>
          <w:sz w:val="24"/>
          <w:szCs w:val="24"/>
          <w:lang w:eastAsia="et-EE"/>
        </w:rPr>
        <w:t>Tasemeõpe</w:t>
      </w:r>
      <w:r w:rsidRPr="004A0C36">
        <w:rPr>
          <w:rFonts w:ascii="Times New Roman" w:eastAsia="Times New Roman" w:hAnsi="Times New Roman" w:cs="Times New Roman"/>
          <w:color w:val="000000" w:themeColor="text1"/>
          <w:sz w:val="24"/>
          <w:szCs w:val="24"/>
          <w:lang w:eastAsia="et-EE"/>
        </w:rPr>
        <w:t xml:space="preserve"> </w:t>
      </w:r>
      <w:del w:id="16" w:author="Mari Koik" w:date="2024-05-17T11:39:00Z">
        <w:r w:rsidRPr="004A0C36" w:rsidDel="002A57F3">
          <w:rPr>
            <w:rFonts w:ascii="Times New Roman" w:eastAsia="Times New Roman" w:hAnsi="Times New Roman" w:cs="Times New Roman"/>
            <w:color w:val="000000" w:themeColor="text1"/>
            <w:sz w:val="24"/>
            <w:szCs w:val="24"/>
            <w:lang w:eastAsia="et-EE"/>
          </w:rPr>
          <w:delText xml:space="preserve">on </w:delText>
        </w:r>
      </w:del>
      <w:r w:rsidRPr="004A0C36">
        <w:rPr>
          <w:rFonts w:ascii="Times New Roman" w:eastAsia="Times New Roman" w:hAnsi="Times New Roman" w:cs="Times New Roman"/>
          <w:color w:val="000000" w:themeColor="text1"/>
          <w:sz w:val="24"/>
          <w:szCs w:val="24"/>
          <w:lang w:eastAsia="et-EE"/>
        </w:rPr>
        <w:t xml:space="preserve">käesoleva seaduse tähenduses </w:t>
      </w:r>
      <w:ins w:id="17" w:author="Mari Koik" w:date="2024-05-17T11:39:00Z">
        <w:r w:rsidR="002A57F3" w:rsidRPr="004A0C36">
          <w:rPr>
            <w:rFonts w:ascii="Times New Roman" w:eastAsia="Times New Roman" w:hAnsi="Times New Roman" w:cs="Times New Roman"/>
            <w:color w:val="000000" w:themeColor="text1"/>
            <w:sz w:val="24"/>
            <w:szCs w:val="24"/>
            <w:lang w:eastAsia="et-EE"/>
          </w:rPr>
          <w:t xml:space="preserve">on </w:t>
        </w:r>
      </w:ins>
      <w:r w:rsidR="00242A66" w:rsidRPr="004A0C36">
        <w:rPr>
          <w:rFonts w:ascii="Times New Roman" w:eastAsia="Times New Roman" w:hAnsi="Times New Roman" w:cs="Times New Roman"/>
          <w:color w:val="000000" w:themeColor="text1"/>
          <w:sz w:val="24"/>
          <w:szCs w:val="24"/>
          <w:lang w:eastAsia="et-EE"/>
        </w:rPr>
        <w:t xml:space="preserve">üldharidus-, kutse- ja kõrgkoolis õppekava alusel toimuv eesmärgistatud </w:t>
      </w:r>
      <w:commentRangeStart w:id="18"/>
      <w:del w:id="19" w:author="Mari Koik" w:date="2024-05-17T11:38:00Z">
        <w:r w:rsidR="00242A66" w:rsidRPr="004A0C36" w:rsidDel="002A57F3">
          <w:rPr>
            <w:rFonts w:ascii="Times New Roman" w:eastAsia="Times New Roman" w:hAnsi="Times New Roman" w:cs="Times New Roman"/>
            <w:color w:val="000000" w:themeColor="text1"/>
            <w:sz w:val="24"/>
            <w:szCs w:val="24"/>
            <w:lang w:eastAsia="et-EE"/>
          </w:rPr>
          <w:delText>taseme</w:delText>
        </w:r>
      </w:del>
      <w:r w:rsidR="00242A66" w:rsidRPr="004A0C36">
        <w:rPr>
          <w:rFonts w:ascii="Times New Roman" w:eastAsia="Times New Roman" w:hAnsi="Times New Roman" w:cs="Times New Roman"/>
          <w:color w:val="000000" w:themeColor="text1"/>
          <w:sz w:val="24"/>
          <w:szCs w:val="24"/>
          <w:lang w:eastAsia="et-EE"/>
        </w:rPr>
        <w:t>õpe</w:t>
      </w:r>
      <w:commentRangeEnd w:id="18"/>
      <w:r w:rsidR="00324290">
        <w:rPr>
          <w:rStyle w:val="Kommentaariviide"/>
          <w:rFonts w:ascii="Times New Roman" w:eastAsia="Times New Roman" w:hAnsi="Times New Roman"/>
          <w:lang w:eastAsia="ar-SA"/>
        </w:rPr>
        <w:commentReference w:id="18"/>
      </w:r>
      <w:r w:rsidR="00242A66" w:rsidRPr="004A0C36">
        <w:rPr>
          <w:rFonts w:ascii="Times New Roman" w:eastAsia="Times New Roman" w:hAnsi="Times New Roman" w:cs="Times New Roman"/>
          <w:color w:val="000000" w:themeColor="text1"/>
          <w:sz w:val="24"/>
          <w:szCs w:val="24"/>
          <w:lang w:eastAsia="et-EE"/>
        </w:rPr>
        <w:t>, mille korrald</w:t>
      </w:r>
      <w:r w:rsidR="00815A02" w:rsidRPr="004A0C36">
        <w:rPr>
          <w:rFonts w:ascii="Times New Roman" w:eastAsia="Times New Roman" w:hAnsi="Times New Roman" w:cs="Times New Roman"/>
          <w:color w:val="000000" w:themeColor="text1"/>
          <w:sz w:val="24"/>
          <w:szCs w:val="24"/>
          <w:lang w:eastAsia="et-EE"/>
        </w:rPr>
        <w:t>ust</w:t>
      </w:r>
      <w:r w:rsidR="00242A66" w:rsidRPr="004A0C36">
        <w:rPr>
          <w:rFonts w:ascii="Times New Roman" w:eastAsia="Times New Roman" w:hAnsi="Times New Roman" w:cs="Times New Roman"/>
          <w:color w:val="000000" w:themeColor="text1"/>
          <w:sz w:val="24"/>
          <w:szCs w:val="24"/>
          <w:lang w:eastAsia="et-EE"/>
        </w:rPr>
        <w:t xml:space="preserve"> reguleerivad </w:t>
      </w:r>
      <w:r w:rsidRPr="004A0C36">
        <w:rPr>
          <w:rFonts w:ascii="Times New Roman" w:eastAsia="Times New Roman" w:hAnsi="Times New Roman" w:cs="Times New Roman"/>
          <w:color w:val="000000" w:themeColor="text1"/>
          <w:sz w:val="24"/>
          <w:szCs w:val="24"/>
          <w:lang w:eastAsia="et-EE"/>
        </w:rPr>
        <w:t>põhikooli- ja gümnaasiumiseadus, kutseõppeasutuse seadus, kõrgharidusseadus ning erakooliseadus.</w:t>
      </w:r>
    </w:p>
    <w:p w14:paraId="53D589DD" w14:textId="77777777" w:rsidR="008A2323" w:rsidRPr="004A0C36" w:rsidRDefault="008A2323"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2A72F19F" w14:textId="72AA6977" w:rsidR="008A2323" w:rsidRDefault="00681331"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w:t>
      </w:r>
      <w:r w:rsidR="005C3D77" w:rsidRPr="004A0C36">
        <w:rPr>
          <w:rFonts w:ascii="Times New Roman" w:eastAsia="Times New Roman" w:hAnsi="Times New Roman" w:cs="Times New Roman"/>
          <w:color w:val="000000" w:themeColor="text1"/>
          <w:sz w:val="24"/>
          <w:szCs w:val="24"/>
          <w:lang w:eastAsia="et-EE"/>
        </w:rPr>
        <w:t>3</w:t>
      </w:r>
      <w:r w:rsidRPr="004A0C36">
        <w:rPr>
          <w:rFonts w:ascii="Times New Roman" w:eastAsia="Times New Roman" w:hAnsi="Times New Roman" w:cs="Times New Roman"/>
          <w:color w:val="000000" w:themeColor="text1"/>
          <w:sz w:val="24"/>
          <w:szCs w:val="24"/>
          <w:lang w:eastAsia="et-EE"/>
        </w:rPr>
        <w:t xml:space="preserve">) </w:t>
      </w:r>
      <w:commentRangeStart w:id="20"/>
      <w:r w:rsidRPr="004A0C36">
        <w:rPr>
          <w:rFonts w:ascii="Times New Roman" w:eastAsia="Times New Roman" w:hAnsi="Times New Roman" w:cs="Times New Roman"/>
          <w:color w:val="000000" w:themeColor="text1"/>
          <w:sz w:val="24"/>
          <w:szCs w:val="24"/>
          <w:lang w:eastAsia="et-EE"/>
        </w:rPr>
        <w:t>Mitteformaalõpe</w:t>
      </w:r>
      <w:commentRangeEnd w:id="20"/>
      <w:r w:rsidR="00AC1E0E">
        <w:rPr>
          <w:rStyle w:val="Kommentaariviide"/>
          <w:rFonts w:ascii="Times New Roman" w:eastAsia="Times New Roman" w:hAnsi="Times New Roman"/>
          <w:lang w:eastAsia="ar-SA"/>
        </w:rPr>
        <w:commentReference w:id="20"/>
      </w:r>
      <w:r w:rsidRPr="004A0C36">
        <w:rPr>
          <w:rFonts w:ascii="Times New Roman" w:eastAsia="Times New Roman" w:hAnsi="Times New Roman" w:cs="Times New Roman"/>
          <w:color w:val="000000" w:themeColor="text1"/>
          <w:sz w:val="24"/>
          <w:szCs w:val="24"/>
          <w:lang w:eastAsia="et-EE"/>
        </w:rPr>
        <w:t xml:space="preserve"> </w:t>
      </w:r>
      <w:del w:id="21" w:author="Mari Koik" w:date="2024-05-17T11:39:00Z">
        <w:r w:rsidRPr="004A0C36" w:rsidDel="002A57F3">
          <w:rPr>
            <w:rFonts w:ascii="Times New Roman" w:eastAsia="Times New Roman" w:hAnsi="Times New Roman" w:cs="Times New Roman"/>
            <w:color w:val="000000" w:themeColor="text1"/>
            <w:sz w:val="24"/>
            <w:szCs w:val="24"/>
            <w:lang w:eastAsia="et-EE"/>
          </w:rPr>
          <w:delText xml:space="preserve">on </w:delText>
        </w:r>
      </w:del>
      <w:r w:rsidRPr="004A0C36">
        <w:rPr>
          <w:rFonts w:ascii="Times New Roman" w:eastAsia="Times New Roman" w:hAnsi="Times New Roman" w:cs="Times New Roman"/>
          <w:color w:val="000000" w:themeColor="text1"/>
          <w:sz w:val="24"/>
          <w:szCs w:val="24"/>
          <w:lang w:eastAsia="et-EE"/>
        </w:rPr>
        <w:t xml:space="preserve">käesoleva seaduse tähenduses </w:t>
      </w:r>
      <w:ins w:id="22" w:author="Mari Koik" w:date="2024-05-17T11:39:00Z">
        <w:r w:rsidR="002A57F3" w:rsidRPr="004A0C36">
          <w:rPr>
            <w:rFonts w:ascii="Times New Roman" w:eastAsia="Times New Roman" w:hAnsi="Times New Roman" w:cs="Times New Roman"/>
            <w:color w:val="000000" w:themeColor="text1"/>
            <w:sz w:val="24"/>
            <w:szCs w:val="24"/>
            <w:lang w:eastAsia="et-EE"/>
          </w:rPr>
          <w:t xml:space="preserve">on </w:t>
        </w:r>
      </w:ins>
      <w:r w:rsidRPr="004A0C36">
        <w:rPr>
          <w:rFonts w:ascii="Times New Roman" w:eastAsia="Times New Roman" w:hAnsi="Times New Roman" w:cs="Times New Roman"/>
          <w:color w:val="000000" w:themeColor="text1"/>
          <w:sz w:val="24"/>
          <w:szCs w:val="24"/>
          <w:lang w:eastAsia="et-EE"/>
        </w:rPr>
        <w:t xml:space="preserve">eesmärgistatud vabatahtlik õpe, mis toimub kindlatele huvirühmadele erinevates keskkondades. </w:t>
      </w:r>
    </w:p>
    <w:p w14:paraId="2AF73DD9" w14:textId="77777777" w:rsidR="00E532B5" w:rsidRPr="004A0C36" w:rsidRDefault="00E532B5"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6285B064" w14:textId="2D8976A8" w:rsidR="00681331" w:rsidRPr="004A0C36" w:rsidRDefault="00681331"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w:t>
      </w:r>
      <w:r w:rsidR="005C3D77" w:rsidRPr="004A0C36">
        <w:rPr>
          <w:rFonts w:ascii="Times New Roman" w:eastAsia="Times New Roman" w:hAnsi="Times New Roman" w:cs="Times New Roman"/>
          <w:color w:val="000000" w:themeColor="text1"/>
          <w:sz w:val="24"/>
          <w:szCs w:val="24"/>
          <w:lang w:eastAsia="et-EE"/>
        </w:rPr>
        <w:t>4</w:t>
      </w:r>
      <w:r w:rsidRPr="004A0C36">
        <w:rPr>
          <w:rFonts w:ascii="Times New Roman" w:eastAsia="Times New Roman" w:hAnsi="Times New Roman" w:cs="Times New Roman"/>
          <w:color w:val="000000" w:themeColor="text1"/>
          <w:sz w:val="24"/>
          <w:szCs w:val="24"/>
          <w:lang w:eastAsia="et-EE"/>
        </w:rPr>
        <w:t xml:space="preserve">) </w:t>
      </w:r>
      <w:commentRangeStart w:id="23"/>
      <w:r w:rsidRPr="004A0C36">
        <w:rPr>
          <w:rFonts w:ascii="Times New Roman" w:eastAsia="Times New Roman" w:hAnsi="Times New Roman" w:cs="Times New Roman"/>
          <w:color w:val="000000" w:themeColor="text1"/>
          <w:sz w:val="24"/>
          <w:szCs w:val="24"/>
          <w:lang w:eastAsia="et-EE"/>
        </w:rPr>
        <w:t>Informaalõpe</w:t>
      </w:r>
      <w:commentRangeEnd w:id="23"/>
      <w:r w:rsidR="00AC1E0E">
        <w:rPr>
          <w:rStyle w:val="Kommentaariviide"/>
          <w:rFonts w:ascii="Times New Roman" w:eastAsia="Times New Roman" w:hAnsi="Times New Roman"/>
          <w:lang w:eastAsia="ar-SA"/>
        </w:rPr>
        <w:commentReference w:id="23"/>
      </w:r>
      <w:r w:rsidRPr="004A0C36">
        <w:rPr>
          <w:rFonts w:ascii="Times New Roman" w:eastAsia="Times New Roman" w:hAnsi="Times New Roman" w:cs="Times New Roman"/>
          <w:color w:val="000000" w:themeColor="text1"/>
          <w:sz w:val="24"/>
          <w:szCs w:val="24"/>
          <w:lang w:eastAsia="et-EE"/>
        </w:rPr>
        <w:t xml:space="preserve"> </w:t>
      </w:r>
      <w:del w:id="24" w:author="Mari Koik" w:date="2024-05-17T11:39:00Z">
        <w:r w:rsidRPr="004A0C36" w:rsidDel="002A57F3">
          <w:rPr>
            <w:rFonts w:ascii="Times New Roman" w:eastAsia="Times New Roman" w:hAnsi="Times New Roman" w:cs="Times New Roman"/>
            <w:color w:val="000000" w:themeColor="text1"/>
            <w:sz w:val="24"/>
            <w:szCs w:val="24"/>
            <w:lang w:eastAsia="et-EE"/>
          </w:rPr>
          <w:delText xml:space="preserve">on </w:delText>
        </w:r>
      </w:del>
      <w:r w:rsidRPr="004A0C36">
        <w:rPr>
          <w:rFonts w:ascii="Times New Roman" w:eastAsia="Times New Roman" w:hAnsi="Times New Roman" w:cs="Times New Roman"/>
          <w:color w:val="000000" w:themeColor="text1"/>
          <w:sz w:val="24"/>
          <w:szCs w:val="24"/>
          <w:lang w:eastAsia="et-EE"/>
        </w:rPr>
        <w:t xml:space="preserve">käesoleva seaduse tähenduses </w:t>
      </w:r>
      <w:ins w:id="25" w:author="Mari Koik" w:date="2024-05-17T11:39:00Z">
        <w:r w:rsidR="002A57F3" w:rsidRPr="004A0C36">
          <w:rPr>
            <w:rFonts w:ascii="Times New Roman" w:eastAsia="Times New Roman" w:hAnsi="Times New Roman" w:cs="Times New Roman"/>
            <w:color w:val="000000" w:themeColor="text1"/>
            <w:sz w:val="24"/>
            <w:szCs w:val="24"/>
            <w:lang w:eastAsia="et-EE"/>
          </w:rPr>
          <w:t xml:space="preserve">on </w:t>
        </w:r>
      </w:ins>
      <w:r w:rsidRPr="004A0C36">
        <w:rPr>
          <w:rFonts w:ascii="Times New Roman" w:eastAsia="Times New Roman" w:hAnsi="Times New Roman" w:cs="Times New Roman"/>
          <w:color w:val="000000" w:themeColor="text1"/>
          <w:sz w:val="24"/>
          <w:szCs w:val="24"/>
          <w:lang w:eastAsia="et-EE"/>
        </w:rPr>
        <w:t xml:space="preserve">eesmärgistatud või eesmärgistamata õppimine, mis toimub igapäevaelu </w:t>
      </w:r>
      <w:del w:id="26" w:author="Mari Koik" w:date="2024-05-17T11:39:00Z">
        <w:r w:rsidRPr="004A0C36" w:rsidDel="002A57F3">
          <w:rPr>
            <w:rFonts w:ascii="Times New Roman" w:eastAsia="Times New Roman" w:hAnsi="Times New Roman" w:cs="Times New Roman"/>
            <w:color w:val="000000" w:themeColor="text1"/>
            <w:sz w:val="24"/>
            <w:szCs w:val="24"/>
            <w:lang w:eastAsia="et-EE"/>
          </w:rPr>
          <w:delText>situatsioonides</w:delText>
        </w:r>
      </w:del>
      <w:ins w:id="27" w:author="Mari Koik" w:date="2024-05-17T11:39:00Z">
        <w:r w:rsidR="002A57F3">
          <w:rPr>
            <w:rFonts w:ascii="Times New Roman" w:eastAsia="Times New Roman" w:hAnsi="Times New Roman" w:cs="Times New Roman"/>
            <w:color w:val="000000" w:themeColor="text1"/>
            <w:sz w:val="24"/>
            <w:szCs w:val="24"/>
            <w:lang w:eastAsia="et-EE"/>
          </w:rPr>
          <w:t>olukorda</w:t>
        </w:r>
        <w:r w:rsidR="002A57F3" w:rsidRPr="004A0C36">
          <w:rPr>
            <w:rFonts w:ascii="Times New Roman" w:eastAsia="Times New Roman" w:hAnsi="Times New Roman" w:cs="Times New Roman"/>
            <w:color w:val="000000" w:themeColor="text1"/>
            <w:sz w:val="24"/>
            <w:szCs w:val="24"/>
            <w:lang w:eastAsia="et-EE"/>
          </w:rPr>
          <w:t>des</w:t>
        </w:r>
      </w:ins>
      <w:r w:rsidRPr="004A0C36">
        <w:rPr>
          <w:rFonts w:ascii="Times New Roman" w:eastAsia="Times New Roman" w:hAnsi="Times New Roman" w:cs="Times New Roman"/>
          <w:color w:val="000000" w:themeColor="text1"/>
          <w:sz w:val="24"/>
          <w:szCs w:val="24"/>
          <w:lang w:eastAsia="et-EE"/>
        </w:rPr>
        <w:t xml:space="preserve">. </w:t>
      </w:r>
    </w:p>
    <w:p w14:paraId="1504298C" w14:textId="77777777" w:rsidR="00681331" w:rsidRPr="004A0C36" w:rsidRDefault="00681331"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54A68102" w14:textId="401DD851"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rPr>
      </w:pPr>
      <w:r w:rsidRPr="004A0C36">
        <w:rPr>
          <w:rFonts w:ascii="Times New Roman" w:eastAsia="Times New Roman" w:hAnsi="Times New Roman" w:cs="Times New Roman"/>
          <w:color w:val="000000" w:themeColor="text1"/>
          <w:sz w:val="24"/>
          <w:szCs w:val="24"/>
          <w:lang w:eastAsia="et-EE"/>
        </w:rPr>
        <w:t>(</w:t>
      </w:r>
      <w:r w:rsidR="005C3D77" w:rsidRPr="004A0C36">
        <w:rPr>
          <w:rFonts w:ascii="Times New Roman" w:eastAsia="Times New Roman" w:hAnsi="Times New Roman" w:cs="Times New Roman"/>
          <w:color w:val="000000" w:themeColor="text1"/>
          <w:sz w:val="24"/>
          <w:szCs w:val="24"/>
          <w:lang w:eastAsia="et-EE"/>
        </w:rPr>
        <w:t>5</w:t>
      </w:r>
      <w:r w:rsidRPr="004A0C36">
        <w:rPr>
          <w:rFonts w:ascii="Times New Roman" w:eastAsia="Times New Roman" w:hAnsi="Times New Roman" w:cs="Times New Roman"/>
          <w:color w:val="000000" w:themeColor="text1"/>
          <w:sz w:val="24"/>
          <w:szCs w:val="24"/>
          <w:lang w:eastAsia="et-EE"/>
        </w:rPr>
        <w:t xml:space="preserve">) Täienduskoolitus on õpiväljundipõhise õppekava alusel toimuv eesmärgistatud ja organiseeritud mitteformaalõppe osa, </w:t>
      </w:r>
      <w:del w:id="28" w:author="Mari Koik" w:date="2024-05-20T17:13:00Z">
        <w:r w:rsidRPr="004A0C36" w:rsidDel="00B2255A">
          <w:rPr>
            <w:rFonts w:ascii="Times New Roman" w:eastAsia="Times New Roman" w:hAnsi="Times New Roman" w:cs="Times New Roman"/>
            <w:color w:val="000000" w:themeColor="text1"/>
            <w:sz w:val="24"/>
            <w:szCs w:val="24"/>
            <w:lang w:eastAsia="et-EE"/>
          </w:rPr>
          <w:delText>mis on</w:delText>
        </w:r>
      </w:del>
      <w:r w:rsidRPr="004A0C36">
        <w:rPr>
          <w:rFonts w:ascii="Times New Roman" w:eastAsia="Times New Roman" w:hAnsi="Times New Roman" w:cs="Times New Roman"/>
          <w:color w:val="000000" w:themeColor="text1"/>
          <w:sz w:val="24"/>
          <w:szCs w:val="24"/>
          <w:lang w:eastAsia="et-EE"/>
        </w:rPr>
        <w:t xml:space="preserve"> </w:t>
      </w:r>
      <w:del w:id="29" w:author="Mari Koik" w:date="2024-05-20T17:13:00Z">
        <w:r w:rsidRPr="004A0C36" w:rsidDel="00B2255A">
          <w:rPr>
            <w:rFonts w:ascii="Times New Roman" w:eastAsia="Times New Roman" w:hAnsi="Times New Roman" w:cs="Times New Roman"/>
            <w:color w:val="000000" w:themeColor="text1"/>
            <w:sz w:val="24"/>
            <w:szCs w:val="24"/>
            <w:lang w:eastAsia="et-EE"/>
          </w:rPr>
          <w:delText xml:space="preserve">suunatud </w:delText>
        </w:r>
      </w:del>
      <w:ins w:id="30" w:author="Mari Koik" w:date="2024-05-20T17:13:00Z">
        <w:r w:rsidR="00B2255A">
          <w:rPr>
            <w:rFonts w:ascii="Times New Roman" w:eastAsia="Times New Roman" w:hAnsi="Times New Roman" w:cs="Times New Roman"/>
            <w:color w:val="000000" w:themeColor="text1"/>
            <w:sz w:val="24"/>
            <w:szCs w:val="24"/>
            <w:lang w:eastAsia="et-EE"/>
          </w:rPr>
          <w:t>mille eesmärk on</w:t>
        </w:r>
        <w:r w:rsidR="00B2255A" w:rsidRPr="004A0C36">
          <w:rPr>
            <w:rFonts w:ascii="Times New Roman" w:eastAsia="Times New Roman" w:hAnsi="Times New Roman" w:cs="Times New Roman"/>
            <w:color w:val="000000" w:themeColor="text1"/>
            <w:sz w:val="24"/>
            <w:szCs w:val="24"/>
            <w:lang w:eastAsia="et-EE"/>
          </w:rPr>
          <w:t xml:space="preserve"> </w:t>
        </w:r>
      </w:ins>
      <w:r w:rsidRPr="004A0C36">
        <w:rPr>
          <w:rFonts w:ascii="Times New Roman" w:eastAsia="Times New Roman" w:hAnsi="Times New Roman" w:cs="Times New Roman"/>
          <w:color w:val="000000" w:themeColor="text1"/>
          <w:sz w:val="24"/>
          <w:szCs w:val="24"/>
          <w:lang w:eastAsia="et-EE"/>
        </w:rPr>
        <w:t>õpiväljundite saavutami</w:t>
      </w:r>
      <w:ins w:id="31" w:author="Mari Koik" w:date="2024-05-20T17:14:00Z">
        <w:r w:rsidR="00B2255A">
          <w:rPr>
            <w:rFonts w:ascii="Times New Roman" w:eastAsia="Times New Roman" w:hAnsi="Times New Roman" w:cs="Times New Roman"/>
            <w:color w:val="000000" w:themeColor="text1"/>
            <w:sz w:val="24"/>
            <w:szCs w:val="24"/>
            <w:lang w:eastAsia="et-EE"/>
          </w:rPr>
          <w:t>n</w:t>
        </w:r>
      </w:ins>
      <w:del w:id="32" w:author="Mari Koik" w:date="2024-05-20T17:14:00Z">
        <w:r w:rsidRPr="004A0C36" w:rsidDel="00B2255A">
          <w:rPr>
            <w:rFonts w:ascii="Times New Roman" w:eastAsia="Times New Roman" w:hAnsi="Times New Roman" w:cs="Times New Roman"/>
            <w:color w:val="000000" w:themeColor="text1"/>
            <w:sz w:val="24"/>
            <w:szCs w:val="24"/>
            <w:lang w:eastAsia="et-EE"/>
          </w:rPr>
          <w:delText>sel</w:delText>
        </w:r>
      </w:del>
      <w:r w:rsidRPr="004A0C36">
        <w:rPr>
          <w:rFonts w:ascii="Times New Roman" w:eastAsia="Times New Roman" w:hAnsi="Times New Roman" w:cs="Times New Roman"/>
          <w:color w:val="000000" w:themeColor="text1"/>
          <w:sz w:val="24"/>
          <w:szCs w:val="24"/>
          <w:lang w:eastAsia="et-EE"/>
        </w:rPr>
        <w:t>e.</w:t>
      </w:r>
      <w:r w:rsidR="00E532B5">
        <w:rPr>
          <w:rFonts w:ascii="Times New Roman" w:eastAsia="Times New Roman" w:hAnsi="Times New Roman" w:cs="Times New Roman"/>
          <w:color w:val="000000" w:themeColor="text1"/>
          <w:sz w:val="24"/>
          <w:szCs w:val="24"/>
          <w:lang w:eastAsia="et-EE"/>
        </w:rPr>
        <w:t xml:space="preserve"> </w:t>
      </w:r>
      <w:r w:rsidR="00E532B5" w:rsidRPr="00E532B5">
        <w:rPr>
          <w:rFonts w:ascii="Times New Roman" w:eastAsia="Times New Roman" w:hAnsi="Times New Roman" w:cs="Times New Roman"/>
          <w:color w:val="000000" w:themeColor="text1"/>
          <w:sz w:val="24"/>
          <w:szCs w:val="24"/>
          <w:lang w:eastAsia="et-EE"/>
        </w:rPr>
        <w:t>Käesolevat seadust kohaldatakse mitteformaalõppes</w:t>
      </w:r>
      <w:ins w:id="33" w:author="Mari Koik" w:date="2024-05-20T17:16:00Z">
        <w:r w:rsidR="00A95947">
          <w:rPr>
            <w:rFonts w:ascii="Times New Roman" w:eastAsia="Times New Roman" w:hAnsi="Times New Roman" w:cs="Times New Roman"/>
            <w:color w:val="000000" w:themeColor="text1"/>
            <w:sz w:val="24"/>
            <w:szCs w:val="24"/>
            <w:lang w:eastAsia="et-EE"/>
          </w:rPr>
          <w:t>t</w:t>
        </w:r>
      </w:ins>
      <w:r w:rsidR="00E532B5" w:rsidRPr="00E532B5">
        <w:rPr>
          <w:rFonts w:ascii="Times New Roman" w:eastAsia="Times New Roman" w:hAnsi="Times New Roman" w:cs="Times New Roman"/>
          <w:color w:val="000000" w:themeColor="text1"/>
          <w:sz w:val="24"/>
          <w:szCs w:val="24"/>
          <w:lang w:eastAsia="et-EE"/>
        </w:rPr>
        <w:t xml:space="preserve"> täienduskoolitusele, sealhulgas </w:t>
      </w:r>
      <w:commentRangeStart w:id="34"/>
      <w:r w:rsidR="00E532B5" w:rsidRPr="00E532B5">
        <w:rPr>
          <w:rFonts w:ascii="Times New Roman" w:eastAsia="Times New Roman" w:hAnsi="Times New Roman" w:cs="Times New Roman"/>
          <w:color w:val="000000" w:themeColor="text1"/>
          <w:sz w:val="24"/>
          <w:szCs w:val="24"/>
          <w:lang w:eastAsia="et-EE"/>
        </w:rPr>
        <w:t>mikrokvalifikatsiooniõppele</w:t>
      </w:r>
      <w:commentRangeEnd w:id="34"/>
      <w:r w:rsidR="002A57F3">
        <w:rPr>
          <w:rStyle w:val="Kommentaariviide"/>
          <w:rFonts w:ascii="Times New Roman" w:eastAsia="Times New Roman" w:hAnsi="Times New Roman"/>
          <w:lang w:eastAsia="ar-SA"/>
        </w:rPr>
        <w:commentReference w:id="34"/>
      </w:r>
      <w:r w:rsidR="00E532B5" w:rsidRPr="00E532B5">
        <w:rPr>
          <w:rFonts w:ascii="Times New Roman" w:eastAsia="Times New Roman" w:hAnsi="Times New Roman" w:cs="Times New Roman"/>
          <w:color w:val="000000" w:themeColor="text1"/>
          <w:sz w:val="24"/>
          <w:szCs w:val="24"/>
          <w:lang w:eastAsia="et-EE"/>
        </w:rPr>
        <w:t>.</w:t>
      </w:r>
    </w:p>
    <w:p w14:paraId="12B00A16" w14:textId="77777777" w:rsidR="00501AC8" w:rsidRPr="004A0C36" w:rsidRDefault="00501AC8" w:rsidP="004A0C36">
      <w:pPr>
        <w:pStyle w:val="Loendilik"/>
        <w:shd w:val="clear" w:color="auto" w:fill="FFFFFF"/>
        <w:spacing w:after="0" w:line="240" w:lineRule="auto"/>
        <w:ind w:left="0"/>
        <w:contextualSpacing w:val="0"/>
        <w:jc w:val="both"/>
        <w:rPr>
          <w:rFonts w:ascii="Times New Roman" w:hAnsi="Times New Roman" w:cs="Times New Roman"/>
          <w:color w:val="202020"/>
          <w:sz w:val="24"/>
          <w:szCs w:val="24"/>
          <w:shd w:val="clear" w:color="auto" w:fill="FFFFFF"/>
        </w:rPr>
      </w:pPr>
    </w:p>
    <w:p w14:paraId="067FB81A" w14:textId="7CB98F8D"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r w:rsidRPr="004A0C36">
        <w:rPr>
          <w:rFonts w:ascii="Times New Roman" w:hAnsi="Times New Roman" w:cs="Times New Roman"/>
          <w:color w:val="202020"/>
          <w:sz w:val="24"/>
          <w:szCs w:val="24"/>
          <w:shd w:val="clear" w:color="auto" w:fill="FFFFFF"/>
        </w:rPr>
        <w:t>(</w:t>
      </w:r>
      <w:r w:rsidR="005C3D77" w:rsidRPr="004A0C36">
        <w:rPr>
          <w:rFonts w:ascii="Times New Roman" w:hAnsi="Times New Roman" w:cs="Times New Roman"/>
          <w:color w:val="202020"/>
          <w:sz w:val="24"/>
          <w:szCs w:val="24"/>
          <w:shd w:val="clear" w:color="auto" w:fill="FFFFFF"/>
        </w:rPr>
        <w:t>6</w:t>
      </w:r>
      <w:r w:rsidRPr="004A0C36">
        <w:rPr>
          <w:rFonts w:ascii="Times New Roman" w:hAnsi="Times New Roman" w:cs="Times New Roman"/>
          <w:color w:val="202020"/>
          <w:sz w:val="24"/>
          <w:szCs w:val="24"/>
          <w:shd w:val="clear" w:color="auto" w:fill="FFFFFF"/>
        </w:rPr>
        <w:t xml:space="preserve">) </w:t>
      </w:r>
      <w:bookmarkStart w:id="35" w:name="_Hlk137732658"/>
      <w:r w:rsidRPr="004A0C36">
        <w:rPr>
          <w:rFonts w:ascii="Times New Roman" w:hAnsi="Times New Roman" w:cs="Times New Roman"/>
          <w:color w:val="202020"/>
          <w:sz w:val="24"/>
          <w:szCs w:val="24"/>
          <w:shd w:val="clear" w:color="auto" w:fill="FFFFFF"/>
        </w:rPr>
        <w:t>Mikrokvalifikatsioon on täienduskoolitusel omandatud, tõendatud ja tunnustatud teadmiste ja oskuste kogum, mis vastab tööturu või ühiskonna vajadustele.</w:t>
      </w:r>
      <w:bookmarkEnd w:id="35"/>
      <w:r w:rsidRPr="004A0C36">
        <w:rPr>
          <w:rFonts w:ascii="Times New Roman" w:hAnsi="Times New Roman" w:cs="Times New Roman"/>
          <w:color w:val="000000" w:themeColor="text1"/>
          <w:sz w:val="24"/>
          <w:szCs w:val="24"/>
        </w:rPr>
        <w:t xml:space="preserve"> </w:t>
      </w:r>
      <w:r w:rsidR="00E532B5">
        <w:rPr>
          <w:rFonts w:ascii="Times New Roman" w:hAnsi="Times New Roman" w:cs="Times New Roman"/>
          <w:color w:val="000000" w:themeColor="text1"/>
          <w:sz w:val="24"/>
          <w:szCs w:val="24"/>
        </w:rPr>
        <w:t>Rakendusk</w:t>
      </w:r>
      <w:r w:rsidR="00E532B5" w:rsidRPr="004A0C36">
        <w:rPr>
          <w:rFonts w:ascii="Times New Roman" w:hAnsi="Times New Roman" w:cs="Times New Roman"/>
          <w:color w:val="202020"/>
          <w:sz w:val="24"/>
          <w:szCs w:val="24"/>
          <w:shd w:val="clear" w:color="auto" w:fill="FFFFFF"/>
        </w:rPr>
        <w:t>õrgkoolid</w:t>
      </w:r>
      <w:r w:rsidR="00E532B5">
        <w:rPr>
          <w:rFonts w:ascii="Times New Roman" w:hAnsi="Times New Roman" w:cs="Times New Roman"/>
          <w:color w:val="202020"/>
          <w:sz w:val="24"/>
          <w:szCs w:val="24"/>
          <w:shd w:val="clear" w:color="auto" w:fill="FFFFFF"/>
        </w:rPr>
        <w:t xml:space="preserve"> ja ü</w:t>
      </w:r>
      <w:r w:rsidR="00E532B5">
        <w:rPr>
          <w:rFonts w:ascii="Times New Roman" w:hAnsi="Times New Roman" w:cs="Times New Roman"/>
          <w:color w:val="000000" w:themeColor="text1"/>
          <w:sz w:val="24"/>
          <w:szCs w:val="24"/>
        </w:rPr>
        <w:t xml:space="preserve">likoolid </w:t>
      </w:r>
      <w:r w:rsidR="00E532B5">
        <w:rPr>
          <w:rFonts w:ascii="Times New Roman" w:hAnsi="Times New Roman" w:cs="Times New Roman"/>
          <w:color w:val="202020"/>
          <w:sz w:val="24"/>
          <w:szCs w:val="24"/>
          <w:shd w:val="clear" w:color="auto" w:fill="FFFFFF"/>
        </w:rPr>
        <w:t xml:space="preserve">(edaspidi </w:t>
      </w:r>
      <w:r w:rsidR="00E532B5">
        <w:rPr>
          <w:rFonts w:ascii="Times New Roman" w:hAnsi="Times New Roman" w:cs="Times New Roman"/>
          <w:i/>
          <w:iCs/>
          <w:color w:val="202020"/>
          <w:sz w:val="24"/>
          <w:szCs w:val="24"/>
          <w:shd w:val="clear" w:color="auto" w:fill="FFFFFF"/>
        </w:rPr>
        <w:t>kõrgkoolid</w:t>
      </w:r>
      <w:r w:rsidR="00E532B5" w:rsidRPr="00E532B5">
        <w:rPr>
          <w:rFonts w:ascii="Times New Roman" w:hAnsi="Times New Roman" w:cs="Times New Roman"/>
          <w:color w:val="202020"/>
          <w:sz w:val="24"/>
          <w:szCs w:val="24"/>
          <w:shd w:val="clear" w:color="auto" w:fill="FFFFFF"/>
        </w:rPr>
        <w:t>)</w:t>
      </w:r>
      <w:r w:rsidRPr="004A0C36">
        <w:rPr>
          <w:rFonts w:ascii="Times New Roman" w:hAnsi="Times New Roman" w:cs="Times New Roman"/>
          <w:color w:val="202020"/>
          <w:sz w:val="24"/>
          <w:szCs w:val="24"/>
          <w:shd w:val="clear" w:color="auto" w:fill="FFFFFF"/>
        </w:rPr>
        <w:t xml:space="preserve"> võivad nimetada mikrokvalifikatsiooni mikrokraadiks, kui </w:t>
      </w:r>
      <w:r w:rsidR="00815A02" w:rsidRPr="004A0C36">
        <w:rPr>
          <w:rFonts w:ascii="Times New Roman" w:hAnsi="Times New Roman" w:cs="Times New Roman"/>
          <w:color w:val="202020"/>
          <w:sz w:val="24"/>
          <w:szCs w:val="24"/>
          <w:shd w:val="clear" w:color="auto" w:fill="FFFFFF"/>
        </w:rPr>
        <w:t xml:space="preserve">kõrgharidustaseme õppeained moodustavad </w:t>
      </w:r>
      <w:r w:rsidR="00E953DC" w:rsidRPr="004A0C36">
        <w:rPr>
          <w:rFonts w:ascii="Times New Roman" w:hAnsi="Times New Roman" w:cs="Times New Roman"/>
          <w:color w:val="202020"/>
          <w:sz w:val="24"/>
          <w:szCs w:val="24"/>
          <w:shd w:val="clear" w:color="auto" w:fill="FFFFFF"/>
        </w:rPr>
        <w:t xml:space="preserve">mikrokraadi </w:t>
      </w:r>
      <w:r w:rsidRPr="004A0C36">
        <w:rPr>
          <w:rFonts w:ascii="Times New Roman" w:hAnsi="Times New Roman" w:cs="Times New Roman"/>
          <w:color w:val="202020"/>
          <w:sz w:val="24"/>
          <w:szCs w:val="24"/>
          <w:shd w:val="clear" w:color="auto" w:fill="FFFFFF"/>
        </w:rPr>
        <w:t>õppekava mahust vähemalt poole.</w:t>
      </w:r>
      <w:r w:rsidR="005C3D77" w:rsidRPr="004A0C36">
        <w:rPr>
          <w:rFonts w:ascii="Times New Roman" w:hAnsi="Times New Roman" w:cs="Times New Roman"/>
          <w:color w:val="202020"/>
          <w:sz w:val="24"/>
          <w:szCs w:val="24"/>
          <w:shd w:val="clear" w:color="auto" w:fill="FFFFFF"/>
        </w:rPr>
        <w:t>“;</w:t>
      </w:r>
    </w:p>
    <w:p w14:paraId="6CC66335" w14:textId="77777777" w:rsidR="00501AC8" w:rsidRPr="004A0C36" w:rsidRDefault="00501AC8" w:rsidP="004A0C36">
      <w:pPr>
        <w:pStyle w:val="Loendilik"/>
        <w:shd w:val="clear" w:color="auto" w:fill="FFFFFF"/>
        <w:spacing w:after="0" w:line="240" w:lineRule="auto"/>
        <w:ind w:left="0"/>
        <w:contextualSpacing w:val="0"/>
        <w:jc w:val="both"/>
        <w:rPr>
          <w:rFonts w:ascii="Times New Roman" w:hAnsi="Times New Roman" w:cs="Times New Roman"/>
          <w:color w:val="202020"/>
          <w:sz w:val="24"/>
          <w:szCs w:val="24"/>
          <w:shd w:val="clear" w:color="auto" w:fill="FFFFFF"/>
        </w:rPr>
      </w:pPr>
    </w:p>
    <w:p w14:paraId="6541EABE" w14:textId="0A8A86D7" w:rsidR="00501AC8" w:rsidRPr="004A0C36" w:rsidRDefault="005C3D77"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b/>
          <w:bCs/>
          <w:color w:val="000000" w:themeColor="text1"/>
          <w:sz w:val="24"/>
          <w:szCs w:val="24"/>
          <w:lang w:eastAsia="et-EE"/>
        </w:rPr>
        <w:t>4)</w:t>
      </w:r>
      <w:r w:rsidRPr="004A0C36">
        <w:rPr>
          <w:rFonts w:ascii="Times New Roman" w:eastAsia="Times New Roman" w:hAnsi="Times New Roman" w:cs="Times New Roman"/>
          <w:color w:val="000000" w:themeColor="text1"/>
          <w:sz w:val="24"/>
          <w:szCs w:val="24"/>
          <w:lang w:eastAsia="et-EE"/>
        </w:rPr>
        <w:t xml:space="preserve"> </w:t>
      </w:r>
      <w:r w:rsidR="00501AC8" w:rsidRPr="004A0C36">
        <w:rPr>
          <w:rFonts w:ascii="Times New Roman" w:eastAsia="Times New Roman" w:hAnsi="Times New Roman" w:cs="Times New Roman"/>
          <w:color w:val="000000" w:themeColor="text1"/>
          <w:sz w:val="24"/>
          <w:szCs w:val="24"/>
          <w:lang w:eastAsia="et-EE"/>
        </w:rPr>
        <w:t>paragrahv 2 muudetakse ja sõnastatakse järgmiselt:</w:t>
      </w:r>
    </w:p>
    <w:p w14:paraId="2CD76400"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5E2419D5" w14:textId="0138C41F"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b/>
          <w:bCs/>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w:t>
      </w:r>
      <w:r w:rsidRPr="004A0C36">
        <w:rPr>
          <w:rFonts w:ascii="Times New Roman" w:eastAsia="Times New Roman" w:hAnsi="Times New Roman" w:cs="Times New Roman"/>
          <w:b/>
          <w:bCs/>
          <w:color w:val="000000" w:themeColor="text1"/>
          <w:sz w:val="24"/>
          <w:szCs w:val="24"/>
          <w:lang w:eastAsia="et-EE"/>
        </w:rPr>
        <w:t xml:space="preserve">§ 2. </w:t>
      </w:r>
      <w:commentRangeStart w:id="36"/>
      <w:r w:rsidRPr="004A0C36">
        <w:rPr>
          <w:rFonts w:ascii="Times New Roman" w:eastAsia="Times New Roman" w:hAnsi="Times New Roman" w:cs="Times New Roman"/>
          <w:b/>
          <w:bCs/>
          <w:color w:val="000000" w:themeColor="text1"/>
          <w:sz w:val="24"/>
          <w:szCs w:val="24"/>
          <w:lang w:eastAsia="et-EE"/>
        </w:rPr>
        <w:t xml:space="preserve">Täiskasvanuhariduse </w:t>
      </w:r>
      <w:del w:id="37" w:author="Mari Koik" w:date="2024-05-17T11:41:00Z">
        <w:r w:rsidRPr="004A0C36" w:rsidDel="007D4230">
          <w:rPr>
            <w:rFonts w:ascii="Times New Roman" w:eastAsia="Times New Roman" w:hAnsi="Times New Roman" w:cs="Times New Roman"/>
            <w:b/>
            <w:bCs/>
            <w:color w:val="000000" w:themeColor="text1"/>
            <w:sz w:val="24"/>
            <w:szCs w:val="24"/>
            <w:lang w:eastAsia="et-EE"/>
          </w:rPr>
          <w:delText>Nõukogu</w:delText>
        </w:r>
      </w:del>
      <w:ins w:id="38" w:author="Mari Koik" w:date="2024-05-17T11:41:00Z">
        <w:r w:rsidR="007D4230">
          <w:rPr>
            <w:rFonts w:ascii="Times New Roman" w:eastAsia="Times New Roman" w:hAnsi="Times New Roman" w:cs="Times New Roman"/>
            <w:b/>
            <w:bCs/>
            <w:color w:val="000000" w:themeColor="text1"/>
            <w:sz w:val="24"/>
            <w:szCs w:val="24"/>
            <w:lang w:eastAsia="et-EE"/>
          </w:rPr>
          <w:t>n</w:t>
        </w:r>
        <w:r w:rsidR="007D4230" w:rsidRPr="004A0C36">
          <w:rPr>
            <w:rFonts w:ascii="Times New Roman" w:eastAsia="Times New Roman" w:hAnsi="Times New Roman" w:cs="Times New Roman"/>
            <w:b/>
            <w:bCs/>
            <w:color w:val="000000" w:themeColor="text1"/>
            <w:sz w:val="24"/>
            <w:szCs w:val="24"/>
            <w:lang w:eastAsia="et-EE"/>
          </w:rPr>
          <w:t>õukogu</w:t>
        </w:r>
      </w:ins>
      <w:commentRangeEnd w:id="36"/>
      <w:ins w:id="39" w:author="Mari Koik" w:date="2024-05-20T15:03:00Z">
        <w:r w:rsidR="00AC1E0E">
          <w:rPr>
            <w:rStyle w:val="Kommentaariviide"/>
            <w:rFonts w:ascii="Times New Roman" w:eastAsia="Times New Roman" w:hAnsi="Times New Roman"/>
            <w:lang w:eastAsia="ar-SA"/>
          </w:rPr>
          <w:commentReference w:id="36"/>
        </w:r>
      </w:ins>
    </w:p>
    <w:p w14:paraId="29FFE54F"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590CD4E0" w14:textId="6CF640ED"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 xml:space="preserve">(1) Valdkonna eest vastutav minister moodustab täiskasvanuhariduse poliitika kujundamiseks ja rakendamiseks </w:t>
      </w:r>
      <w:bookmarkStart w:id="40" w:name="_Hlk139011897"/>
      <w:del w:id="41" w:author="Mari Koik" w:date="2024-05-17T11:41:00Z">
        <w:r w:rsidRPr="004A0C36" w:rsidDel="007D4230">
          <w:rPr>
            <w:rFonts w:ascii="Times New Roman" w:eastAsia="Times New Roman" w:hAnsi="Times New Roman" w:cs="Times New Roman"/>
            <w:color w:val="000000" w:themeColor="text1"/>
            <w:sz w:val="24"/>
            <w:szCs w:val="24"/>
            <w:lang w:eastAsia="et-EE"/>
          </w:rPr>
          <w:delText>Täiskasvanuhariduse</w:delText>
        </w:r>
        <w:bookmarkEnd w:id="40"/>
        <w:r w:rsidRPr="004A0C36" w:rsidDel="007D4230">
          <w:rPr>
            <w:rFonts w:ascii="Times New Roman" w:eastAsia="Times New Roman" w:hAnsi="Times New Roman" w:cs="Times New Roman"/>
            <w:color w:val="000000" w:themeColor="text1"/>
            <w:sz w:val="24"/>
            <w:szCs w:val="24"/>
            <w:lang w:eastAsia="et-EE"/>
          </w:rPr>
          <w:delText xml:space="preserve"> </w:delText>
        </w:r>
      </w:del>
      <w:ins w:id="42" w:author="Mari Koik" w:date="2024-05-17T11:41:00Z">
        <w:r w:rsidR="007D4230">
          <w:rPr>
            <w:rFonts w:ascii="Times New Roman" w:eastAsia="Times New Roman" w:hAnsi="Times New Roman" w:cs="Times New Roman"/>
            <w:color w:val="000000" w:themeColor="text1"/>
            <w:sz w:val="24"/>
            <w:szCs w:val="24"/>
            <w:lang w:eastAsia="et-EE"/>
          </w:rPr>
          <w:t>t</w:t>
        </w:r>
        <w:r w:rsidR="007D4230" w:rsidRPr="004A0C36">
          <w:rPr>
            <w:rFonts w:ascii="Times New Roman" w:eastAsia="Times New Roman" w:hAnsi="Times New Roman" w:cs="Times New Roman"/>
            <w:color w:val="000000" w:themeColor="text1"/>
            <w:sz w:val="24"/>
            <w:szCs w:val="24"/>
            <w:lang w:eastAsia="et-EE"/>
          </w:rPr>
          <w:t xml:space="preserve">äiskasvanuhariduse </w:t>
        </w:r>
      </w:ins>
      <w:del w:id="43" w:author="Mari Koik" w:date="2024-05-17T11:41:00Z">
        <w:r w:rsidRPr="004A0C36" w:rsidDel="007D4230">
          <w:rPr>
            <w:rFonts w:ascii="Times New Roman" w:eastAsia="Times New Roman" w:hAnsi="Times New Roman" w:cs="Times New Roman"/>
            <w:color w:val="000000" w:themeColor="text1"/>
            <w:sz w:val="24"/>
            <w:szCs w:val="24"/>
            <w:lang w:eastAsia="et-EE"/>
          </w:rPr>
          <w:delText xml:space="preserve">Nõukogu </w:delText>
        </w:r>
      </w:del>
      <w:ins w:id="44" w:author="Mari Koik" w:date="2024-05-17T11:41:00Z">
        <w:r w:rsidR="007D4230">
          <w:rPr>
            <w:rFonts w:ascii="Times New Roman" w:eastAsia="Times New Roman" w:hAnsi="Times New Roman" w:cs="Times New Roman"/>
            <w:color w:val="000000" w:themeColor="text1"/>
            <w:sz w:val="24"/>
            <w:szCs w:val="24"/>
            <w:lang w:eastAsia="et-EE"/>
          </w:rPr>
          <w:t>n</w:t>
        </w:r>
        <w:r w:rsidR="007D4230" w:rsidRPr="004A0C36">
          <w:rPr>
            <w:rFonts w:ascii="Times New Roman" w:eastAsia="Times New Roman" w:hAnsi="Times New Roman" w:cs="Times New Roman"/>
            <w:color w:val="000000" w:themeColor="text1"/>
            <w:sz w:val="24"/>
            <w:szCs w:val="24"/>
            <w:lang w:eastAsia="et-EE"/>
          </w:rPr>
          <w:t xml:space="preserve">õukogu </w:t>
        </w:r>
      </w:ins>
      <w:r w:rsidRPr="004A0C36">
        <w:rPr>
          <w:rFonts w:ascii="Times New Roman" w:eastAsia="Times New Roman" w:hAnsi="Times New Roman" w:cs="Times New Roman"/>
          <w:color w:val="000000" w:themeColor="text1"/>
          <w:sz w:val="24"/>
          <w:szCs w:val="24"/>
          <w:lang w:eastAsia="et-EE"/>
        </w:rPr>
        <w:t xml:space="preserve">ja kinnitab selle töökorra käskkirjaga. </w:t>
      </w:r>
    </w:p>
    <w:p w14:paraId="5C4F72A9" w14:textId="7777777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6EEE9CB3" w14:textId="25865461"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 xml:space="preserve">(2) Täiskasvanuhariduse </w:t>
      </w:r>
      <w:del w:id="45" w:author="Mari Koik" w:date="2024-05-17T11:41:00Z">
        <w:r w:rsidRPr="004A0C36" w:rsidDel="007D4230">
          <w:rPr>
            <w:rFonts w:ascii="Times New Roman" w:eastAsia="Times New Roman" w:hAnsi="Times New Roman" w:cs="Times New Roman"/>
            <w:color w:val="000000" w:themeColor="text1"/>
            <w:sz w:val="24"/>
            <w:szCs w:val="24"/>
            <w:lang w:eastAsia="et-EE"/>
          </w:rPr>
          <w:delText xml:space="preserve">Nõukogu </w:delText>
        </w:r>
      </w:del>
      <w:ins w:id="46" w:author="Mari Koik" w:date="2024-05-17T11:41:00Z">
        <w:r w:rsidR="007D4230">
          <w:rPr>
            <w:rFonts w:ascii="Times New Roman" w:eastAsia="Times New Roman" w:hAnsi="Times New Roman" w:cs="Times New Roman"/>
            <w:color w:val="000000" w:themeColor="text1"/>
            <w:sz w:val="24"/>
            <w:szCs w:val="24"/>
            <w:lang w:eastAsia="et-EE"/>
          </w:rPr>
          <w:t>n</w:t>
        </w:r>
        <w:r w:rsidR="007D4230" w:rsidRPr="004A0C36">
          <w:rPr>
            <w:rFonts w:ascii="Times New Roman" w:eastAsia="Times New Roman" w:hAnsi="Times New Roman" w:cs="Times New Roman"/>
            <w:color w:val="000000" w:themeColor="text1"/>
            <w:sz w:val="24"/>
            <w:szCs w:val="24"/>
            <w:lang w:eastAsia="et-EE"/>
          </w:rPr>
          <w:t xml:space="preserve">õukogu </w:t>
        </w:r>
      </w:ins>
      <w:r w:rsidRPr="004A0C36">
        <w:rPr>
          <w:rFonts w:ascii="Times New Roman" w:eastAsia="Times New Roman" w:hAnsi="Times New Roman" w:cs="Times New Roman"/>
          <w:color w:val="000000" w:themeColor="text1"/>
          <w:sz w:val="24"/>
          <w:szCs w:val="24"/>
          <w:lang w:eastAsia="et-EE"/>
        </w:rPr>
        <w:t xml:space="preserve">on nõuandev kogu, kuhu kuuluvad asjassepuutuvate ministeeriumide, täienduskoolitusasutuste, </w:t>
      </w:r>
      <w:r w:rsidR="00BD433B">
        <w:rPr>
          <w:rFonts w:ascii="Times New Roman" w:eastAsia="Times New Roman" w:hAnsi="Times New Roman" w:cs="Times New Roman"/>
          <w:color w:val="000000" w:themeColor="text1"/>
          <w:sz w:val="24"/>
          <w:szCs w:val="24"/>
          <w:lang w:eastAsia="et-EE"/>
        </w:rPr>
        <w:t>taseme</w:t>
      </w:r>
      <w:r w:rsidRPr="004A0C36">
        <w:rPr>
          <w:rFonts w:ascii="Times New Roman" w:eastAsia="Times New Roman" w:hAnsi="Times New Roman" w:cs="Times New Roman"/>
          <w:color w:val="000000" w:themeColor="text1"/>
          <w:sz w:val="24"/>
          <w:szCs w:val="24"/>
          <w:lang w:eastAsia="et-EE"/>
        </w:rPr>
        <w:t>õppeasutuste, tööandjate ja töötajate esindusorganisatsioonide ning teiste täiskasvanuhariduse valdkonnas tegutsevate asutuste ja isikute esindajad.“;</w:t>
      </w:r>
      <w:bookmarkStart w:id="47" w:name="_Hlk95234325"/>
      <w:bookmarkEnd w:id="47"/>
    </w:p>
    <w:p w14:paraId="52FE8107"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101B9D7D" w14:textId="543A5154" w:rsidR="006E23A7" w:rsidRPr="004A0C36" w:rsidRDefault="005C3D77"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sidRPr="004A0C36">
        <w:rPr>
          <w:rFonts w:ascii="Times New Roman" w:eastAsia="Times New Roman" w:hAnsi="Times New Roman" w:cs="Times New Roman"/>
          <w:b/>
          <w:bCs/>
          <w:color w:val="000000" w:themeColor="text1"/>
          <w:sz w:val="24"/>
          <w:szCs w:val="24"/>
          <w:lang w:eastAsia="et-EE"/>
        </w:rPr>
        <w:t xml:space="preserve">5) </w:t>
      </w:r>
      <w:r w:rsidRPr="004A0C36">
        <w:rPr>
          <w:rFonts w:ascii="Times New Roman" w:eastAsia="Times New Roman" w:hAnsi="Times New Roman" w:cs="Times New Roman"/>
          <w:color w:val="000000" w:themeColor="text1"/>
          <w:sz w:val="24"/>
          <w:szCs w:val="24"/>
          <w:lang w:eastAsia="et-EE"/>
        </w:rPr>
        <w:t>seaduse 2.</w:t>
      </w:r>
      <w:r w:rsidR="00501AC8" w:rsidRPr="004A0C36">
        <w:rPr>
          <w:rFonts w:ascii="Times New Roman" w:eastAsia="Times New Roman" w:hAnsi="Times New Roman" w:cs="Times New Roman"/>
          <w:color w:val="000000" w:themeColor="text1"/>
          <w:sz w:val="24"/>
          <w:szCs w:val="24"/>
          <w:lang w:eastAsia="et-EE"/>
        </w:rPr>
        <w:t xml:space="preserve"> peatüki pealkir</w:t>
      </w:r>
      <w:r w:rsidR="00805B1D" w:rsidRPr="004A0C36">
        <w:rPr>
          <w:rFonts w:ascii="Times New Roman" w:eastAsia="Times New Roman" w:hAnsi="Times New Roman" w:cs="Times New Roman"/>
          <w:color w:val="000000" w:themeColor="text1"/>
          <w:sz w:val="24"/>
          <w:szCs w:val="24"/>
          <w:lang w:eastAsia="et-EE"/>
        </w:rPr>
        <w:t>i</w:t>
      </w:r>
      <w:r w:rsidR="006E23A7" w:rsidRPr="004A0C36">
        <w:rPr>
          <w:rFonts w:ascii="Times New Roman" w:eastAsia="Times New Roman" w:hAnsi="Times New Roman" w:cs="Times New Roman"/>
          <w:color w:val="000000" w:themeColor="text1"/>
          <w:sz w:val="24"/>
          <w:szCs w:val="24"/>
          <w:lang w:eastAsia="et-EE"/>
        </w:rPr>
        <w:t xml:space="preserve"> muudetakse ja sõnastatakse järgmiselt:</w:t>
      </w:r>
      <w:r w:rsidR="00501AC8" w:rsidRPr="004A0C36">
        <w:rPr>
          <w:rFonts w:ascii="Times New Roman" w:eastAsia="Times New Roman" w:hAnsi="Times New Roman" w:cs="Times New Roman"/>
          <w:color w:val="000000" w:themeColor="text1"/>
          <w:sz w:val="24"/>
          <w:szCs w:val="24"/>
          <w:lang w:eastAsia="et-EE"/>
        </w:rPr>
        <w:t xml:space="preserve"> </w:t>
      </w:r>
    </w:p>
    <w:p w14:paraId="23CA87DC" w14:textId="77777777" w:rsidR="005D18E9" w:rsidRPr="004A0C36" w:rsidRDefault="005D18E9" w:rsidP="004A0C36">
      <w:pPr>
        <w:pStyle w:val="Loendilik"/>
        <w:shd w:val="clear" w:color="auto" w:fill="FFFFFF" w:themeFill="background1"/>
        <w:spacing w:after="0" w:line="240" w:lineRule="auto"/>
        <w:ind w:left="0" w:firstLine="708"/>
        <w:contextualSpacing w:val="0"/>
        <w:jc w:val="both"/>
        <w:rPr>
          <w:rFonts w:ascii="Times New Roman" w:eastAsia="Times New Roman" w:hAnsi="Times New Roman" w:cs="Times New Roman"/>
          <w:color w:val="000000" w:themeColor="text1"/>
          <w:sz w:val="24"/>
          <w:szCs w:val="24"/>
          <w:lang w:eastAsia="et-EE"/>
        </w:rPr>
      </w:pPr>
    </w:p>
    <w:p w14:paraId="50220914" w14:textId="7A157230" w:rsidR="006E23A7" w:rsidRPr="004A0C36" w:rsidRDefault="00501AC8" w:rsidP="004A0C36">
      <w:pPr>
        <w:pStyle w:val="Loendilik"/>
        <w:shd w:val="clear" w:color="auto" w:fill="FFFFFF" w:themeFill="background1"/>
        <w:spacing w:after="0" w:line="240" w:lineRule="auto"/>
        <w:ind w:left="0" w:firstLine="708"/>
        <w:contextualSpacing w:val="0"/>
        <w:jc w:val="center"/>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w:t>
      </w:r>
      <w:r w:rsidR="006E23A7" w:rsidRPr="004A0C36">
        <w:rPr>
          <w:rFonts w:ascii="Times New Roman" w:eastAsia="Times New Roman" w:hAnsi="Times New Roman" w:cs="Times New Roman"/>
          <w:b/>
          <w:bCs/>
          <w:color w:val="000000" w:themeColor="text1"/>
          <w:sz w:val="24"/>
          <w:szCs w:val="24"/>
          <w:lang w:eastAsia="et-EE"/>
        </w:rPr>
        <w:t>2. peatükk</w:t>
      </w:r>
    </w:p>
    <w:p w14:paraId="08A8C915" w14:textId="3BB3B739" w:rsidR="00501AC8" w:rsidRPr="004A0C36" w:rsidRDefault="00A95947" w:rsidP="004A0C36">
      <w:pPr>
        <w:pStyle w:val="Loendilik"/>
        <w:shd w:val="clear" w:color="auto" w:fill="FFFFFF" w:themeFill="background1"/>
        <w:spacing w:after="0" w:line="240" w:lineRule="auto"/>
        <w:ind w:left="0" w:firstLine="708"/>
        <w:contextualSpacing w:val="0"/>
        <w:jc w:val="center"/>
        <w:rPr>
          <w:rFonts w:ascii="Times New Roman" w:eastAsia="Times New Roman" w:hAnsi="Times New Roman" w:cs="Times New Roman"/>
          <w:color w:val="202020"/>
          <w:sz w:val="24"/>
          <w:szCs w:val="24"/>
          <w:lang w:eastAsia="et-EE"/>
        </w:rPr>
      </w:pPr>
      <w:ins w:id="48" w:author="Mari Koik" w:date="2024-05-20T17:17:00Z">
        <w:r>
          <w:rPr>
            <w:rFonts w:ascii="Times New Roman" w:eastAsia="Times New Roman" w:hAnsi="Times New Roman" w:cs="Times New Roman"/>
            <w:b/>
            <w:bCs/>
            <w:color w:val="000000" w:themeColor="text1"/>
            <w:sz w:val="24"/>
            <w:szCs w:val="24"/>
            <w:lang w:eastAsia="et-EE"/>
          </w:rPr>
          <w:t>N</w:t>
        </w:r>
        <w:r w:rsidRPr="004A0C36">
          <w:rPr>
            <w:rFonts w:ascii="Times New Roman" w:eastAsia="Times New Roman" w:hAnsi="Times New Roman" w:cs="Times New Roman"/>
            <w:b/>
            <w:bCs/>
            <w:color w:val="000000" w:themeColor="text1"/>
            <w:sz w:val="24"/>
            <w:szCs w:val="24"/>
            <w:lang w:eastAsia="et-EE"/>
          </w:rPr>
          <w:t xml:space="preserve">õuded </w:t>
        </w:r>
      </w:ins>
      <w:del w:id="49" w:author="Mari Koik" w:date="2024-05-20T17:17:00Z">
        <w:r w:rsidR="00501AC8" w:rsidRPr="004A0C36" w:rsidDel="00A95947">
          <w:rPr>
            <w:rFonts w:ascii="Times New Roman" w:eastAsia="Times New Roman" w:hAnsi="Times New Roman" w:cs="Times New Roman"/>
            <w:b/>
            <w:bCs/>
            <w:color w:val="000000" w:themeColor="text1"/>
            <w:sz w:val="24"/>
            <w:szCs w:val="24"/>
            <w:lang w:eastAsia="et-EE"/>
          </w:rPr>
          <w:delText>Täienduskoolitusasutuse</w:delText>
        </w:r>
      </w:del>
      <w:ins w:id="50" w:author="Mari Koik" w:date="2024-05-20T17:17:00Z">
        <w:r>
          <w:rPr>
            <w:rFonts w:ascii="Times New Roman" w:eastAsia="Times New Roman" w:hAnsi="Times New Roman" w:cs="Times New Roman"/>
            <w:b/>
            <w:bCs/>
            <w:color w:val="000000" w:themeColor="text1"/>
            <w:sz w:val="24"/>
            <w:szCs w:val="24"/>
            <w:lang w:eastAsia="et-EE"/>
          </w:rPr>
          <w:t>t</w:t>
        </w:r>
        <w:r w:rsidRPr="004A0C36">
          <w:rPr>
            <w:rFonts w:ascii="Times New Roman" w:eastAsia="Times New Roman" w:hAnsi="Times New Roman" w:cs="Times New Roman"/>
            <w:b/>
            <w:bCs/>
            <w:color w:val="000000" w:themeColor="text1"/>
            <w:sz w:val="24"/>
            <w:szCs w:val="24"/>
            <w:lang w:eastAsia="et-EE"/>
          </w:rPr>
          <w:t>äienduskoolitusasutuse</w:t>
        </w:r>
        <w:r>
          <w:rPr>
            <w:rFonts w:ascii="Times New Roman" w:eastAsia="Times New Roman" w:hAnsi="Times New Roman" w:cs="Times New Roman"/>
            <w:b/>
            <w:bCs/>
            <w:color w:val="000000" w:themeColor="text1"/>
            <w:sz w:val="24"/>
            <w:szCs w:val="24"/>
            <w:lang w:eastAsia="et-EE"/>
          </w:rPr>
          <w:t>le</w:t>
        </w:r>
      </w:ins>
      <w:del w:id="51" w:author="Mari Koik" w:date="2024-05-20T17:17:00Z">
        <w:r w:rsidR="00501AC8" w:rsidRPr="004A0C36" w:rsidDel="00A95947">
          <w:rPr>
            <w:rFonts w:ascii="Times New Roman" w:eastAsia="Times New Roman" w:hAnsi="Times New Roman" w:cs="Times New Roman"/>
            <w:b/>
            <w:bCs/>
            <w:color w:val="000000" w:themeColor="text1"/>
            <w:sz w:val="24"/>
            <w:szCs w:val="24"/>
            <w:lang w:eastAsia="et-EE"/>
          </w:rPr>
          <w:delText xml:space="preserve"> nõuded</w:delText>
        </w:r>
      </w:del>
      <w:r w:rsidR="00501AC8" w:rsidRPr="004A0C36">
        <w:rPr>
          <w:rFonts w:ascii="Times New Roman" w:eastAsia="Times New Roman" w:hAnsi="Times New Roman" w:cs="Times New Roman"/>
          <w:color w:val="000000" w:themeColor="text1"/>
          <w:sz w:val="24"/>
          <w:szCs w:val="24"/>
          <w:lang w:eastAsia="et-EE"/>
        </w:rPr>
        <w:t>“;</w:t>
      </w:r>
    </w:p>
    <w:p w14:paraId="4E36CE72" w14:textId="77777777" w:rsidR="00501AC8" w:rsidRPr="004A0C36" w:rsidRDefault="00501AC8" w:rsidP="004A0C36">
      <w:pPr>
        <w:pStyle w:val="Loendilik"/>
        <w:shd w:val="clear" w:color="auto" w:fill="FFFFFF"/>
        <w:spacing w:after="0" w:line="240" w:lineRule="auto"/>
        <w:contextualSpacing w:val="0"/>
        <w:jc w:val="both"/>
        <w:rPr>
          <w:rFonts w:ascii="Times New Roman" w:eastAsia="Times New Roman" w:hAnsi="Times New Roman" w:cs="Times New Roman"/>
          <w:color w:val="202020"/>
          <w:sz w:val="24"/>
          <w:szCs w:val="24"/>
          <w:lang w:eastAsia="et-EE"/>
        </w:rPr>
      </w:pPr>
    </w:p>
    <w:p w14:paraId="279ABE83" w14:textId="0C30B665" w:rsidR="00501AC8" w:rsidRPr="004A0C36" w:rsidRDefault="005C3D77"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rPr>
      </w:pPr>
      <w:r w:rsidRPr="004A0C36">
        <w:rPr>
          <w:rFonts w:ascii="Times New Roman" w:eastAsia="Times New Roman" w:hAnsi="Times New Roman" w:cs="Times New Roman"/>
          <w:b/>
          <w:bCs/>
          <w:color w:val="202020"/>
          <w:sz w:val="24"/>
          <w:szCs w:val="24"/>
          <w:lang w:eastAsia="et-EE"/>
        </w:rPr>
        <w:t xml:space="preserve">6) </w:t>
      </w:r>
      <w:r w:rsidR="00501AC8" w:rsidRPr="004A0C36">
        <w:rPr>
          <w:rFonts w:ascii="Times New Roman" w:eastAsia="Times New Roman" w:hAnsi="Times New Roman" w:cs="Times New Roman"/>
          <w:color w:val="202020"/>
          <w:sz w:val="24"/>
          <w:szCs w:val="24"/>
          <w:lang w:eastAsia="et-EE"/>
        </w:rPr>
        <w:t xml:space="preserve">paragrahv 5 </w:t>
      </w:r>
      <w:r w:rsidR="00501AC8" w:rsidRPr="004A0C36">
        <w:rPr>
          <w:rFonts w:ascii="Times New Roman" w:hAnsi="Times New Roman" w:cs="Times New Roman"/>
          <w:color w:val="202020"/>
          <w:sz w:val="24"/>
          <w:szCs w:val="24"/>
          <w:shd w:val="clear" w:color="auto" w:fill="FFFFFF"/>
        </w:rPr>
        <w:t xml:space="preserve">muudetakse ja sõnastatakse järgmiselt: </w:t>
      </w:r>
    </w:p>
    <w:p w14:paraId="768B6BEC" w14:textId="77777777" w:rsidR="00501AC8" w:rsidRPr="004A0C36" w:rsidRDefault="00501AC8" w:rsidP="004A0C36">
      <w:pPr>
        <w:shd w:val="clear" w:color="auto" w:fill="FFFFFF"/>
        <w:spacing w:after="0" w:line="240" w:lineRule="auto"/>
        <w:jc w:val="both"/>
        <w:rPr>
          <w:rFonts w:ascii="Times New Roman" w:eastAsia="Times New Roman" w:hAnsi="Times New Roman" w:cs="Times New Roman"/>
          <w:color w:val="202020"/>
          <w:sz w:val="24"/>
          <w:szCs w:val="24"/>
          <w:lang w:eastAsia="et-EE"/>
        </w:rPr>
      </w:pPr>
    </w:p>
    <w:p w14:paraId="5DB82FBF" w14:textId="2F0DECED" w:rsidR="00501AC8" w:rsidRPr="004A0C36" w:rsidRDefault="00501AC8" w:rsidP="004A0C36">
      <w:pPr>
        <w:shd w:val="clear" w:color="auto" w:fill="FFFFFF" w:themeFill="background1"/>
        <w:spacing w:after="0" w:line="240" w:lineRule="auto"/>
        <w:jc w:val="both"/>
        <w:rPr>
          <w:rFonts w:ascii="Times New Roman" w:eastAsia="Times New Roman" w:hAnsi="Times New Roman" w:cs="Times New Roman"/>
          <w:b/>
          <w:bCs/>
          <w:color w:val="202020"/>
          <w:sz w:val="24"/>
          <w:szCs w:val="24"/>
          <w:lang w:eastAsia="et-EE"/>
        </w:rPr>
      </w:pPr>
      <w:r w:rsidRPr="004A0C36">
        <w:rPr>
          <w:rFonts w:ascii="Times New Roman" w:eastAsia="Times New Roman" w:hAnsi="Times New Roman" w:cs="Times New Roman"/>
          <w:color w:val="202020"/>
          <w:sz w:val="24"/>
          <w:szCs w:val="24"/>
          <w:lang w:eastAsia="et-EE"/>
        </w:rPr>
        <w:t>„</w:t>
      </w:r>
      <w:r w:rsidRPr="004A0C36">
        <w:rPr>
          <w:rFonts w:ascii="Times New Roman" w:eastAsia="Times New Roman" w:hAnsi="Times New Roman" w:cs="Times New Roman"/>
          <w:b/>
          <w:bCs/>
          <w:color w:val="202020"/>
          <w:sz w:val="24"/>
          <w:szCs w:val="24"/>
          <w:lang w:eastAsia="et-EE"/>
        </w:rPr>
        <w:t>§ 5. Täienduskoolitusasutuse veebileht või muu avaliku</w:t>
      </w:r>
      <w:ins w:id="52" w:author="Mari Koik" w:date="2024-05-20T11:05:00Z">
        <w:r w:rsidR="00736239">
          <w:rPr>
            <w:rFonts w:ascii="Times New Roman" w:eastAsia="Times New Roman" w:hAnsi="Times New Roman" w:cs="Times New Roman"/>
            <w:b/>
            <w:bCs/>
            <w:color w:val="202020"/>
            <w:sz w:val="24"/>
            <w:szCs w:val="24"/>
            <w:lang w:eastAsia="et-EE"/>
          </w:rPr>
          <w:t>lt</w:t>
        </w:r>
      </w:ins>
      <w:r w:rsidRPr="004A0C36">
        <w:rPr>
          <w:rFonts w:ascii="Times New Roman" w:eastAsia="Times New Roman" w:hAnsi="Times New Roman" w:cs="Times New Roman"/>
          <w:b/>
          <w:bCs/>
          <w:color w:val="202020"/>
          <w:sz w:val="24"/>
          <w:szCs w:val="24"/>
          <w:lang w:eastAsia="et-EE"/>
        </w:rPr>
        <w:t xml:space="preserve"> ligipääsetav</w:t>
      </w:r>
      <w:del w:id="53" w:author="Mari Koik" w:date="2024-05-20T11:05:00Z">
        <w:r w:rsidRPr="004A0C36" w:rsidDel="00736239">
          <w:rPr>
            <w:rFonts w:ascii="Times New Roman" w:eastAsia="Times New Roman" w:hAnsi="Times New Roman" w:cs="Times New Roman"/>
            <w:b/>
            <w:bCs/>
            <w:color w:val="202020"/>
            <w:sz w:val="24"/>
            <w:szCs w:val="24"/>
            <w:lang w:eastAsia="et-EE"/>
          </w:rPr>
          <w:delText>usega</w:delText>
        </w:r>
      </w:del>
      <w:r w:rsidRPr="004A0C36">
        <w:rPr>
          <w:rFonts w:ascii="Times New Roman" w:eastAsia="Times New Roman" w:hAnsi="Times New Roman" w:cs="Times New Roman"/>
          <w:b/>
          <w:bCs/>
          <w:color w:val="202020"/>
          <w:sz w:val="24"/>
          <w:szCs w:val="24"/>
          <w:lang w:eastAsia="et-EE"/>
        </w:rPr>
        <w:t xml:space="preserve"> digikeskkond</w:t>
      </w:r>
    </w:p>
    <w:p w14:paraId="6D01ED5A" w14:textId="77777777" w:rsidR="003720C2" w:rsidRPr="004A0C36" w:rsidRDefault="003720C2"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p>
    <w:p w14:paraId="4723A86D" w14:textId="68F1E40E"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sidRPr="004A0C36">
        <w:rPr>
          <w:rFonts w:ascii="Times New Roman" w:eastAsia="Times New Roman" w:hAnsi="Times New Roman" w:cs="Times New Roman"/>
          <w:color w:val="202020"/>
          <w:sz w:val="24"/>
          <w:szCs w:val="24"/>
          <w:lang w:eastAsia="et-EE"/>
        </w:rPr>
        <w:t xml:space="preserve">Täienduskoolitusasutus </w:t>
      </w:r>
      <w:del w:id="54" w:author="Mari Koik" w:date="2024-05-20T12:42:00Z">
        <w:r w:rsidRPr="004A0C36" w:rsidDel="000835FC">
          <w:rPr>
            <w:rFonts w:ascii="Times New Roman" w:eastAsia="Times New Roman" w:hAnsi="Times New Roman" w:cs="Times New Roman"/>
            <w:color w:val="202020"/>
            <w:sz w:val="24"/>
            <w:szCs w:val="24"/>
            <w:lang w:eastAsia="et-EE"/>
          </w:rPr>
          <w:delText xml:space="preserve">on kohustatud </w:delText>
        </w:r>
      </w:del>
      <w:r w:rsidRPr="004A0C36">
        <w:rPr>
          <w:rFonts w:ascii="Times New Roman" w:eastAsia="Times New Roman" w:hAnsi="Times New Roman" w:cs="Times New Roman"/>
          <w:color w:val="202020"/>
          <w:sz w:val="24"/>
          <w:szCs w:val="24"/>
          <w:lang w:eastAsia="et-EE"/>
        </w:rPr>
        <w:t>avalikusta</w:t>
      </w:r>
      <w:ins w:id="55" w:author="Mari Koik" w:date="2024-05-20T12:42:00Z">
        <w:r w:rsidR="000835FC">
          <w:rPr>
            <w:rFonts w:ascii="Times New Roman" w:eastAsia="Times New Roman" w:hAnsi="Times New Roman" w:cs="Times New Roman"/>
            <w:color w:val="202020"/>
            <w:sz w:val="24"/>
            <w:szCs w:val="24"/>
            <w:lang w:eastAsia="et-EE"/>
          </w:rPr>
          <w:t>b</w:t>
        </w:r>
      </w:ins>
      <w:del w:id="56" w:author="Mari Koik" w:date="2024-05-20T12:42:00Z">
        <w:r w:rsidRPr="004A0C36" w:rsidDel="000835FC">
          <w:rPr>
            <w:rFonts w:ascii="Times New Roman" w:eastAsia="Times New Roman" w:hAnsi="Times New Roman" w:cs="Times New Roman"/>
            <w:color w:val="202020"/>
            <w:sz w:val="24"/>
            <w:szCs w:val="24"/>
            <w:lang w:eastAsia="et-EE"/>
          </w:rPr>
          <w:delText>ma</w:delText>
        </w:r>
      </w:del>
      <w:r w:rsidRPr="004A0C36">
        <w:rPr>
          <w:rFonts w:ascii="Times New Roman" w:eastAsia="Times New Roman" w:hAnsi="Times New Roman" w:cs="Times New Roman"/>
          <w:color w:val="202020"/>
          <w:sz w:val="24"/>
          <w:szCs w:val="24"/>
          <w:lang w:eastAsia="et-EE"/>
        </w:rPr>
        <w:t xml:space="preserve"> käesoleva seaduse</w:t>
      </w:r>
      <w:r w:rsidR="00681331" w:rsidRPr="004A0C36">
        <w:rPr>
          <w:rFonts w:ascii="Times New Roman" w:eastAsia="Times New Roman" w:hAnsi="Times New Roman" w:cs="Times New Roman"/>
          <w:color w:val="202020"/>
          <w:sz w:val="24"/>
          <w:szCs w:val="24"/>
          <w:lang w:eastAsia="et-EE"/>
        </w:rPr>
        <w:t xml:space="preserve"> </w:t>
      </w:r>
      <w:r w:rsidR="005C3D77" w:rsidRPr="004A0C36">
        <w:rPr>
          <w:rFonts w:ascii="Times New Roman" w:eastAsia="Times New Roman" w:hAnsi="Times New Roman" w:cs="Times New Roman"/>
          <w:color w:val="202020"/>
          <w:sz w:val="24"/>
          <w:szCs w:val="24"/>
          <w:lang w:eastAsia="et-EE"/>
        </w:rPr>
        <w:t>§</w:t>
      </w:r>
      <w:r w:rsidR="003720C2" w:rsidRPr="004A0C36">
        <w:rPr>
          <w:rFonts w:ascii="Times New Roman" w:eastAsia="Times New Roman" w:hAnsi="Times New Roman" w:cs="Times New Roman"/>
          <w:color w:val="202020"/>
          <w:sz w:val="24"/>
          <w:szCs w:val="24"/>
          <w:lang w:eastAsia="et-EE"/>
        </w:rPr>
        <w:t xml:space="preserve"> </w:t>
      </w:r>
      <w:r w:rsidR="00681331" w:rsidRPr="004A0C36">
        <w:rPr>
          <w:rFonts w:ascii="Times New Roman" w:eastAsia="Times New Roman" w:hAnsi="Times New Roman" w:cs="Times New Roman"/>
          <w:color w:val="202020"/>
          <w:sz w:val="24"/>
          <w:szCs w:val="24"/>
          <w:lang w:eastAsia="et-EE"/>
        </w:rPr>
        <w:t>8</w:t>
      </w:r>
      <w:r w:rsidR="003720C2" w:rsidRPr="004A0C36">
        <w:rPr>
          <w:rFonts w:ascii="Times New Roman" w:eastAsia="Times New Roman" w:hAnsi="Times New Roman" w:cs="Times New Roman"/>
          <w:color w:val="202020"/>
          <w:sz w:val="24"/>
          <w:szCs w:val="24"/>
          <w:lang w:eastAsia="et-EE"/>
        </w:rPr>
        <w:t xml:space="preserve"> </w:t>
      </w:r>
      <w:r w:rsidR="00681331" w:rsidRPr="004A0C36">
        <w:rPr>
          <w:rFonts w:ascii="Times New Roman" w:eastAsia="Times New Roman" w:hAnsi="Times New Roman" w:cs="Times New Roman"/>
          <w:color w:val="202020"/>
          <w:sz w:val="24"/>
          <w:szCs w:val="24"/>
          <w:lang w:eastAsia="et-EE"/>
        </w:rPr>
        <w:t>lõikes</w:t>
      </w:r>
      <w:r w:rsidR="003720C2" w:rsidRPr="004A0C36">
        <w:rPr>
          <w:rFonts w:ascii="Times New Roman" w:eastAsia="Times New Roman" w:hAnsi="Times New Roman" w:cs="Times New Roman"/>
          <w:color w:val="202020"/>
          <w:sz w:val="24"/>
          <w:szCs w:val="24"/>
          <w:lang w:eastAsia="et-EE"/>
        </w:rPr>
        <w:t xml:space="preserve"> </w:t>
      </w:r>
      <w:r w:rsidR="00681331" w:rsidRPr="004A0C36">
        <w:rPr>
          <w:rFonts w:ascii="Times New Roman" w:eastAsia="Times New Roman" w:hAnsi="Times New Roman" w:cs="Times New Roman"/>
          <w:color w:val="202020"/>
          <w:sz w:val="24"/>
          <w:szCs w:val="24"/>
          <w:lang w:eastAsia="et-EE"/>
        </w:rPr>
        <w:t>2</w:t>
      </w:r>
      <w:r w:rsidR="003720C2" w:rsidRPr="004A0C36">
        <w:rPr>
          <w:rFonts w:ascii="Times New Roman" w:eastAsia="Times New Roman" w:hAnsi="Times New Roman" w:cs="Times New Roman"/>
          <w:color w:val="202020"/>
          <w:sz w:val="24"/>
          <w:szCs w:val="24"/>
          <w:lang w:eastAsia="et-EE"/>
        </w:rPr>
        <w:t xml:space="preserve"> </w:t>
      </w:r>
      <w:r w:rsidRPr="004A0C36">
        <w:rPr>
          <w:rFonts w:ascii="Times New Roman" w:eastAsia="Times New Roman" w:hAnsi="Times New Roman" w:cs="Times New Roman"/>
          <w:color w:val="202020"/>
          <w:sz w:val="24"/>
          <w:szCs w:val="24"/>
          <w:lang w:eastAsia="et-EE"/>
        </w:rPr>
        <w:t>nõutud teabe täienduskoolitusasutuse veebilehel või muus avaliku</w:t>
      </w:r>
      <w:ins w:id="57" w:author="Mari Koik" w:date="2024-05-20T11:05:00Z">
        <w:r w:rsidR="00736239">
          <w:rPr>
            <w:rFonts w:ascii="Times New Roman" w:eastAsia="Times New Roman" w:hAnsi="Times New Roman" w:cs="Times New Roman"/>
            <w:color w:val="202020"/>
            <w:sz w:val="24"/>
            <w:szCs w:val="24"/>
            <w:lang w:eastAsia="et-EE"/>
          </w:rPr>
          <w:t>lt</w:t>
        </w:r>
      </w:ins>
      <w:r w:rsidRPr="004A0C36">
        <w:rPr>
          <w:rFonts w:ascii="Times New Roman" w:eastAsia="Times New Roman" w:hAnsi="Times New Roman" w:cs="Times New Roman"/>
          <w:color w:val="202020"/>
          <w:sz w:val="24"/>
          <w:szCs w:val="24"/>
          <w:lang w:eastAsia="et-EE"/>
        </w:rPr>
        <w:t xml:space="preserve"> ligipääsetav</w:t>
      </w:r>
      <w:ins w:id="58" w:author="Mari Koik" w:date="2024-05-20T11:05:00Z">
        <w:r w:rsidR="00736239">
          <w:rPr>
            <w:rFonts w:ascii="Times New Roman" w:eastAsia="Times New Roman" w:hAnsi="Times New Roman" w:cs="Times New Roman"/>
            <w:color w:val="202020"/>
            <w:sz w:val="24"/>
            <w:szCs w:val="24"/>
            <w:lang w:eastAsia="et-EE"/>
          </w:rPr>
          <w:t>as</w:t>
        </w:r>
      </w:ins>
      <w:del w:id="59" w:author="Mari Koik" w:date="2024-05-20T11:05:00Z">
        <w:r w:rsidRPr="004A0C36" w:rsidDel="00736239">
          <w:rPr>
            <w:rFonts w:ascii="Times New Roman" w:eastAsia="Times New Roman" w:hAnsi="Times New Roman" w:cs="Times New Roman"/>
            <w:color w:val="202020"/>
            <w:sz w:val="24"/>
            <w:szCs w:val="24"/>
            <w:lang w:eastAsia="et-EE"/>
          </w:rPr>
          <w:delText>usega</w:delText>
        </w:r>
      </w:del>
      <w:r w:rsidRPr="004A0C36">
        <w:rPr>
          <w:rFonts w:ascii="Times New Roman" w:eastAsia="Times New Roman" w:hAnsi="Times New Roman" w:cs="Times New Roman"/>
          <w:color w:val="202020"/>
          <w:sz w:val="24"/>
          <w:szCs w:val="24"/>
          <w:lang w:eastAsia="et-EE"/>
        </w:rPr>
        <w:t xml:space="preserve"> digikeskkonnas.“;</w:t>
      </w:r>
    </w:p>
    <w:p w14:paraId="3E0132A4"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4F009DA3" w14:textId="47D77CB6" w:rsidR="00501AC8" w:rsidRPr="004A0C36" w:rsidRDefault="005C3D77"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commentRangeStart w:id="60"/>
      <w:r w:rsidRPr="004A0C36">
        <w:rPr>
          <w:rFonts w:ascii="Times New Roman" w:eastAsia="Times New Roman" w:hAnsi="Times New Roman" w:cs="Times New Roman"/>
          <w:b/>
          <w:bCs/>
          <w:color w:val="202020"/>
          <w:sz w:val="24"/>
          <w:szCs w:val="24"/>
          <w:lang w:eastAsia="et-EE"/>
        </w:rPr>
        <w:t xml:space="preserve">7) </w:t>
      </w:r>
      <w:r w:rsidR="00501AC8" w:rsidRPr="004A0C36">
        <w:rPr>
          <w:rFonts w:ascii="Times New Roman" w:eastAsia="Times New Roman" w:hAnsi="Times New Roman" w:cs="Times New Roman"/>
          <w:color w:val="202020"/>
          <w:sz w:val="24"/>
          <w:szCs w:val="24"/>
          <w:lang w:eastAsia="et-EE"/>
        </w:rPr>
        <w:t>paragrahvi 6 pealkir</w:t>
      </w:r>
      <w:r w:rsidR="00805B1D" w:rsidRPr="004A0C36">
        <w:rPr>
          <w:rFonts w:ascii="Times New Roman" w:eastAsia="Times New Roman" w:hAnsi="Times New Roman" w:cs="Times New Roman"/>
          <w:color w:val="202020"/>
          <w:sz w:val="24"/>
          <w:szCs w:val="24"/>
          <w:lang w:eastAsia="et-EE"/>
        </w:rPr>
        <w:t>i</w:t>
      </w:r>
      <w:r w:rsidR="00501AC8" w:rsidRPr="004A0C36">
        <w:rPr>
          <w:rFonts w:ascii="Times New Roman" w:eastAsia="Times New Roman" w:hAnsi="Times New Roman" w:cs="Times New Roman"/>
          <w:color w:val="202020"/>
          <w:sz w:val="24"/>
          <w:szCs w:val="24"/>
          <w:lang w:eastAsia="et-EE"/>
        </w:rPr>
        <w:t xml:space="preserve"> muudetakse ja sõnastatakse järgmiselt:</w:t>
      </w:r>
    </w:p>
    <w:p w14:paraId="257ACD85" w14:textId="77777777" w:rsidR="00995804" w:rsidRPr="004A0C36" w:rsidRDefault="00995804"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p>
    <w:p w14:paraId="65AC4ACF" w14:textId="00EB71BF"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r w:rsidRPr="004A0C36">
        <w:rPr>
          <w:rFonts w:ascii="Times New Roman" w:hAnsi="Times New Roman" w:cs="Times New Roman"/>
          <w:color w:val="202020"/>
          <w:sz w:val="24"/>
          <w:szCs w:val="24"/>
        </w:rPr>
        <w:t>„</w:t>
      </w:r>
      <w:r w:rsidR="006E23A7" w:rsidRPr="004A0C36">
        <w:rPr>
          <w:rFonts w:ascii="Times New Roman" w:hAnsi="Times New Roman" w:cs="Times New Roman"/>
          <w:b/>
          <w:bCs/>
          <w:color w:val="202020"/>
          <w:sz w:val="24"/>
          <w:szCs w:val="24"/>
        </w:rPr>
        <w:t>§ 6</w:t>
      </w:r>
      <w:r w:rsidR="006E23A7" w:rsidRPr="004A0C36">
        <w:rPr>
          <w:rFonts w:ascii="Times New Roman" w:hAnsi="Times New Roman" w:cs="Times New Roman"/>
          <w:b/>
          <w:bCs/>
          <w:color w:val="000000" w:themeColor="text1"/>
          <w:sz w:val="24"/>
          <w:szCs w:val="24"/>
        </w:rPr>
        <w:t xml:space="preserve">. </w:t>
      </w:r>
      <w:r w:rsidRPr="004A0C36">
        <w:rPr>
          <w:rFonts w:ascii="Times New Roman" w:hAnsi="Times New Roman" w:cs="Times New Roman"/>
          <w:b/>
          <w:bCs/>
          <w:color w:val="000000" w:themeColor="text1"/>
          <w:sz w:val="24"/>
          <w:szCs w:val="24"/>
        </w:rPr>
        <w:t xml:space="preserve">Täienduskoolitusasutuse täienduskoolituse läbiviimise peatamise, keelamise ja </w:t>
      </w:r>
      <w:del w:id="61" w:author="Mari Koik" w:date="2024-05-20T11:07:00Z">
        <w:r w:rsidRPr="004A0C36" w:rsidDel="00736239">
          <w:rPr>
            <w:rFonts w:ascii="Times New Roman" w:hAnsi="Times New Roman" w:cs="Times New Roman"/>
            <w:b/>
            <w:bCs/>
            <w:color w:val="000000" w:themeColor="text1"/>
            <w:sz w:val="24"/>
            <w:szCs w:val="24"/>
          </w:rPr>
          <w:delText xml:space="preserve">täienduskoolituse </w:delText>
        </w:r>
      </w:del>
      <w:r w:rsidRPr="004A0C36">
        <w:rPr>
          <w:rFonts w:ascii="Times New Roman" w:hAnsi="Times New Roman" w:cs="Times New Roman"/>
          <w:b/>
          <w:bCs/>
          <w:color w:val="000000" w:themeColor="text1"/>
          <w:sz w:val="24"/>
          <w:szCs w:val="24"/>
        </w:rPr>
        <w:t>läbiviimisest loobumise erisused</w:t>
      </w:r>
      <w:r w:rsidRPr="004A0C36">
        <w:rPr>
          <w:rFonts w:ascii="Times New Roman" w:hAnsi="Times New Roman" w:cs="Times New Roman"/>
          <w:color w:val="000000" w:themeColor="text1"/>
          <w:sz w:val="24"/>
          <w:szCs w:val="24"/>
        </w:rPr>
        <w:t>“;</w:t>
      </w:r>
      <w:commentRangeEnd w:id="60"/>
      <w:r w:rsidR="00071084">
        <w:rPr>
          <w:rStyle w:val="Kommentaariviide"/>
          <w:rFonts w:ascii="Times New Roman" w:eastAsia="Times New Roman" w:hAnsi="Times New Roman"/>
          <w:lang w:eastAsia="ar-SA"/>
        </w:rPr>
        <w:commentReference w:id="60"/>
      </w:r>
    </w:p>
    <w:p w14:paraId="1DBEC3D0"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4EC85749" w14:textId="08090B8B" w:rsidR="00BD433B" w:rsidRDefault="005C3D77"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shd w:val="clear" w:color="auto" w:fill="FFFFFF"/>
        </w:rPr>
      </w:pPr>
      <w:r w:rsidRPr="004A0C36">
        <w:rPr>
          <w:rFonts w:ascii="Times New Roman" w:hAnsi="Times New Roman" w:cs="Times New Roman"/>
          <w:b/>
          <w:bCs/>
          <w:color w:val="202020"/>
          <w:sz w:val="24"/>
          <w:szCs w:val="24"/>
          <w:shd w:val="clear" w:color="auto" w:fill="FFFFFF"/>
        </w:rPr>
        <w:t>8)</w:t>
      </w:r>
      <w:r w:rsidR="00BD433B">
        <w:rPr>
          <w:rFonts w:ascii="Times New Roman" w:hAnsi="Times New Roman" w:cs="Times New Roman"/>
          <w:color w:val="202020"/>
          <w:sz w:val="24"/>
          <w:szCs w:val="24"/>
          <w:shd w:val="clear" w:color="auto" w:fill="FFFFFF"/>
        </w:rPr>
        <w:t xml:space="preserve"> </w:t>
      </w:r>
      <w:r w:rsidR="00F17A20" w:rsidRPr="00F17A20">
        <w:rPr>
          <w:rFonts w:ascii="Times New Roman" w:hAnsi="Times New Roman" w:cs="Times New Roman"/>
          <w:color w:val="202020"/>
          <w:sz w:val="24"/>
          <w:szCs w:val="24"/>
          <w:shd w:val="clear" w:color="auto" w:fill="FFFFFF"/>
        </w:rPr>
        <w:t xml:space="preserve">seaduse </w:t>
      </w:r>
      <w:r w:rsidR="00F17A20">
        <w:rPr>
          <w:rFonts w:ascii="Times New Roman" w:hAnsi="Times New Roman" w:cs="Times New Roman"/>
          <w:color w:val="202020"/>
          <w:sz w:val="24"/>
          <w:szCs w:val="24"/>
          <w:shd w:val="clear" w:color="auto" w:fill="FFFFFF"/>
        </w:rPr>
        <w:t>3</w:t>
      </w:r>
      <w:r w:rsidR="00F17A20" w:rsidRPr="00F17A20">
        <w:rPr>
          <w:rFonts w:ascii="Times New Roman" w:hAnsi="Times New Roman" w:cs="Times New Roman"/>
          <w:color w:val="202020"/>
          <w:sz w:val="24"/>
          <w:szCs w:val="24"/>
          <w:shd w:val="clear" w:color="auto" w:fill="FFFFFF"/>
        </w:rPr>
        <w:t>. peatüki tekst loetakse 1. jaoks ja see pealkirjastatakse järgmiselt:</w:t>
      </w:r>
      <w:r w:rsidR="00BD433B">
        <w:rPr>
          <w:rFonts w:ascii="Times New Roman" w:hAnsi="Times New Roman" w:cs="Times New Roman"/>
          <w:color w:val="202020"/>
          <w:sz w:val="24"/>
          <w:szCs w:val="24"/>
          <w:shd w:val="clear" w:color="auto" w:fill="FFFFFF"/>
        </w:rPr>
        <w:t xml:space="preserve"> </w:t>
      </w:r>
    </w:p>
    <w:p w14:paraId="24BC2C70" w14:textId="77777777" w:rsidR="00F17A20" w:rsidRDefault="00F17A20"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shd w:val="clear" w:color="auto" w:fill="FFFFFF"/>
        </w:rPr>
      </w:pPr>
    </w:p>
    <w:p w14:paraId="6F5FDE6D" w14:textId="4D7BEF9B" w:rsidR="00F17A20" w:rsidRPr="003B4B72" w:rsidRDefault="00F17A20" w:rsidP="00F17A20">
      <w:pPr>
        <w:pStyle w:val="Loendilik"/>
        <w:shd w:val="clear" w:color="auto" w:fill="FFFFFF" w:themeFill="background1"/>
        <w:spacing w:after="0" w:line="240" w:lineRule="auto"/>
        <w:ind w:left="0"/>
        <w:contextualSpacing w:val="0"/>
        <w:jc w:val="center"/>
        <w:rPr>
          <w:rFonts w:ascii="Times New Roman" w:hAnsi="Times New Roman" w:cs="Times New Roman"/>
          <w:b/>
          <w:bCs/>
          <w:color w:val="202020"/>
          <w:sz w:val="24"/>
          <w:szCs w:val="24"/>
          <w:shd w:val="clear" w:color="auto" w:fill="FFFFFF"/>
        </w:rPr>
      </w:pPr>
      <w:r w:rsidRPr="003B4B72">
        <w:rPr>
          <w:rFonts w:ascii="Times New Roman" w:hAnsi="Times New Roman" w:cs="Times New Roman"/>
          <w:b/>
          <w:bCs/>
          <w:color w:val="202020"/>
          <w:sz w:val="24"/>
          <w:szCs w:val="24"/>
          <w:shd w:val="clear" w:color="auto" w:fill="FFFFFF"/>
        </w:rPr>
        <w:t>„1. jagu</w:t>
      </w:r>
    </w:p>
    <w:p w14:paraId="796E8865" w14:textId="1617E075" w:rsidR="00F17A20" w:rsidRPr="003B4B72" w:rsidRDefault="00527D46" w:rsidP="00F17A20">
      <w:pPr>
        <w:pStyle w:val="Loendilik"/>
        <w:shd w:val="clear" w:color="auto" w:fill="FFFFFF" w:themeFill="background1"/>
        <w:spacing w:after="0" w:line="240" w:lineRule="auto"/>
        <w:ind w:left="0"/>
        <w:contextualSpacing w:val="0"/>
        <w:jc w:val="center"/>
        <w:rPr>
          <w:rFonts w:ascii="Times New Roman" w:hAnsi="Times New Roman" w:cs="Times New Roman"/>
          <w:b/>
          <w:bCs/>
          <w:color w:val="202020"/>
          <w:sz w:val="24"/>
          <w:szCs w:val="24"/>
          <w:shd w:val="clear" w:color="auto" w:fill="FFFFFF"/>
        </w:rPr>
      </w:pPr>
      <w:r w:rsidRPr="003B4B72">
        <w:rPr>
          <w:rFonts w:ascii="Times New Roman" w:hAnsi="Times New Roman" w:cs="Times New Roman"/>
          <w:b/>
          <w:bCs/>
          <w:color w:val="202020"/>
          <w:sz w:val="24"/>
          <w:szCs w:val="24"/>
          <w:shd w:val="clear" w:color="auto" w:fill="FFFFFF"/>
        </w:rPr>
        <w:t xml:space="preserve">Täienduskoolituse läbiviimise </w:t>
      </w:r>
      <w:r w:rsidR="00F17A20" w:rsidRPr="003B4B72">
        <w:rPr>
          <w:rFonts w:ascii="Times New Roman" w:hAnsi="Times New Roman" w:cs="Times New Roman"/>
          <w:b/>
          <w:bCs/>
          <w:color w:val="202020"/>
          <w:sz w:val="24"/>
          <w:szCs w:val="24"/>
          <w:shd w:val="clear" w:color="auto" w:fill="FFFFFF"/>
        </w:rPr>
        <w:t>nõuded</w:t>
      </w:r>
      <w:r w:rsidRPr="003B4B72">
        <w:rPr>
          <w:rFonts w:ascii="Times New Roman" w:hAnsi="Times New Roman" w:cs="Times New Roman"/>
          <w:b/>
          <w:bCs/>
          <w:color w:val="202020"/>
          <w:sz w:val="24"/>
          <w:szCs w:val="24"/>
          <w:shd w:val="clear" w:color="auto" w:fill="FFFFFF"/>
        </w:rPr>
        <w:t xml:space="preserve"> ja teabe avalikustamine</w:t>
      </w:r>
      <w:del w:id="62" w:author="Mari Koik" w:date="2024-05-20T16:03:00Z">
        <w:r w:rsidR="00F17A20" w:rsidRPr="003B4B72" w:rsidDel="00253986">
          <w:rPr>
            <w:rFonts w:ascii="Times New Roman" w:hAnsi="Times New Roman" w:cs="Times New Roman"/>
            <w:b/>
            <w:bCs/>
            <w:color w:val="202020"/>
            <w:sz w:val="24"/>
            <w:szCs w:val="24"/>
            <w:shd w:val="clear" w:color="auto" w:fill="FFFFFF"/>
          </w:rPr>
          <w:delText>“</w:delText>
        </w:r>
        <w:r w:rsidR="00BD345F" w:rsidRPr="00E710A7" w:rsidDel="00253986">
          <w:rPr>
            <w:rFonts w:ascii="Times New Roman" w:hAnsi="Times New Roman" w:cs="Times New Roman"/>
            <w:color w:val="202020"/>
            <w:sz w:val="24"/>
            <w:szCs w:val="24"/>
            <w:shd w:val="clear" w:color="auto" w:fill="FFFFFF"/>
            <w:rPrChange w:id="63" w:author="Mari Koik" w:date="2024-05-20T15:43:00Z">
              <w:rPr>
                <w:rFonts w:ascii="Times New Roman" w:hAnsi="Times New Roman" w:cs="Times New Roman"/>
                <w:b/>
                <w:bCs/>
                <w:color w:val="202020"/>
                <w:sz w:val="24"/>
                <w:szCs w:val="24"/>
                <w:shd w:val="clear" w:color="auto" w:fill="FFFFFF"/>
              </w:rPr>
            </w:rPrChange>
          </w:rPr>
          <w:delText>;</w:delText>
        </w:r>
      </w:del>
      <w:ins w:id="64" w:author="Mari Koik" w:date="2024-05-20T16:03:00Z">
        <w:r w:rsidR="00253986" w:rsidRPr="003B4B72">
          <w:rPr>
            <w:rFonts w:ascii="Times New Roman" w:hAnsi="Times New Roman" w:cs="Times New Roman"/>
            <w:b/>
            <w:bCs/>
            <w:color w:val="202020"/>
            <w:sz w:val="24"/>
            <w:szCs w:val="24"/>
            <w:shd w:val="clear" w:color="auto" w:fill="FFFFFF"/>
          </w:rPr>
          <w:t>“</w:t>
        </w:r>
        <w:r w:rsidR="00253986">
          <w:rPr>
            <w:rFonts w:ascii="Times New Roman" w:hAnsi="Times New Roman" w:cs="Times New Roman"/>
            <w:color w:val="202020"/>
            <w:sz w:val="24"/>
            <w:szCs w:val="24"/>
            <w:shd w:val="clear" w:color="auto" w:fill="FFFFFF"/>
          </w:rPr>
          <w:t xml:space="preserve"> </w:t>
        </w:r>
      </w:ins>
    </w:p>
    <w:p w14:paraId="25D81C64" w14:textId="77777777" w:rsidR="00BD433B" w:rsidRPr="003B4B72" w:rsidRDefault="00BD433B" w:rsidP="004A0C36">
      <w:pPr>
        <w:pStyle w:val="Loendilik"/>
        <w:shd w:val="clear" w:color="auto" w:fill="FFFFFF" w:themeFill="background1"/>
        <w:spacing w:after="0" w:line="240" w:lineRule="auto"/>
        <w:ind w:left="0"/>
        <w:contextualSpacing w:val="0"/>
        <w:jc w:val="both"/>
        <w:rPr>
          <w:rFonts w:ascii="Times New Roman" w:hAnsi="Times New Roman" w:cs="Times New Roman"/>
          <w:b/>
          <w:bCs/>
          <w:color w:val="202020"/>
          <w:sz w:val="24"/>
          <w:szCs w:val="24"/>
          <w:shd w:val="clear" w:color="auto" w:fill="FFFFFF"/>
        </w:rPr>
      </w:pPr>
    </w:p>
    <w:p w14:paraId="3A6AC985" w14:textId="58DE1276" w:rsidR="00501AC8" w:rsidRDefault="00BD433B"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shd w:val="clear" w:color="auto" w:fill="FFFFFF"/>
        </w:rPr>
      </w:pPr>
      <w:r w:rsidRPr="003B4B72">
        <w:rPr>
          <w:rFonts w:ascii="Times New Roman" w:hAnsi="Times New Roman" w:cs="Times New Roman"/>
          <w:b/>
          <w:bCs/>
          <w:color w:val="202020"/>
          <w:sz w:val="24"/>
          <w:szCs w:val="24"/>
          <w:shd w:val="clear" w:color="auto" w:fill="FFFFFF"/>
        </w:rPr>
        <w:t xml:space="preserve">9) </w:t>
      </w:r>
      <w:r w:rsidR="00501AC8" w:rsidRPr="003B4B72">
        <w:rPr>
          <w:rFonts w:ascii="Times New Roman" w:hAnsi="Times New Roman" w:cs="Times New Roman"/>
          <w:color w:val="202020"/>
          <w:sz w:val="24"/>
          <w:szCs w:val="24"/>
          <w:shd w:val="clear" w:color="auto" w:fill="FFFFFF"/>
        </w:rPr>
        <w:t xml:space="preserve">paragrahvi 7 </w:t>
      </w:r>
      <w:r w:rsidR="00957723" w:rsidRPr="003B4B72">
        <w:rPr>
          <w:rFonts w:ascii="Times New Roman" w:hAnsi="Times New Roman" w:cs="Times New Roman"/>
          <w:color w:val="202020"/>
          <w:sz w:val="24"/>
          <w:szCs w:val="24"/>
          <w:shd w:val="clear" w:color="auto" w:fill="FFFFFF"/>
        </w:rPr>
        <w:t xml:space="preserve">lõiked </w:t>
      </w:r>
      <w:r w:rsidR="00501AC8" w:rsidRPr="003B4B72">
        <w:rPr>
          <w:rFonts w:ascii="Times New Roman" w:hAnsi="Times New Roman" w:cs="Times New Roman"/>
          <w:color w:val="202020"/>
          <w:sz w:val="24"/>
          <w:szCs w:val="24"/>
          <w:shd w:val="clear" w:color="auto" w:fill="FFFFFF"/>
        </w:rPr>
        <w:t>2</w:t>
      </w:r>
      <w:r w:rsidR="00957723" w:rsidRPr="003B4B72">
        <w:rPr>
          <w:rFonts w:ascii="Times New Roman" w:hAnsi="Times New Roman" w:cs="Times New Roman"/>
          <w:color w:val="202020"/>
          <w:sz w:val="24"/>
          <w:szCs w:val="24"/>
          <w:shd w:val="clear" w:color="auto" w:fill="FFFFFF"/>
        </w:rPr>
        <w:t xml:space="preserve"> ja 3</w:t>
      </w:r>
      <w:r w:rsidR="00501AC8" w:rsidRPr="003B4B72">
        <w:rPr>
          <w:rFonts w:ascii="Times New Roman" w:hAnsi="Times New Roman" w:cs="Times New Roman"/>
          <w:color w:val="202020"/>
          <w:sz w:val="24"/>
          <w:szCs w:val="24"/>
          <w:shd w:val="clear" w:color="auto" w:fill="FFFFFF"/>
        </w:rPr>
        <w:t xml:space="preserve"> muudetakse ja sõnastatakse järgmiselt:</w:t>
      </w:r>
    </w:p>
    <w:p w14:paraId="3F800081" w14:textId="77777777" w:rsidR="00BD433B" w:rsidRPr="004A0C36" w:rsidRDefault="00BD433B"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p>
    <w:p w14:paraId="2DC1CDAE" w14:textId="13CD3235" w:rsidR="00501AC8" w:rsidRPr="004A0C36" w:rsidRDefault="00501AC8" w:rsidP="004A0C36">
      <w:pPr>
        <w:spacing w:after="0" w:line="240" w:lineRule="auto"/>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bCs/>
          <w:color w:val="000000" w:themeColor="text1"/>
          <w:sz w:val="24"/>
          <w:szCs w:val="24"/>
          <w:bdr w:val="none" w:sz="0" w:space="0" w:color="auto" w:frame="1"/>
          <w:lang w:eastAsia="et-EE"/>
        </w:rPr>
        <w:lastRenderedPageBreak/>
        <w:t xml:space="preserve">„(2) </w:t>
      </w:r>
      <w:r w:rsidRPr="004A0C36">
        <w:rPr>
          <w:rFonts w:ascii="Times New Roman" w:eastAsia="Times New Roman" w:hAnsi="Times New Roman" w:cs="Times New Roman"/>
          <w:color w:val="000000" w:themeColor="text1"/>
          <w:sz w:val="24"/>
          <w:szCs w:val="24"/>
          <w:lang w:eastAsia="et-EE"/>
        </w:rPr>
        <w:t>Täienduskoolituse õppekorralduse alustes sätestatakse õppija</w:t>
      </w:r>
      <w:del w:id="65" w:author="Mari Koik" w:date="2024-05-20T12:43:00Z">
        <w:r w:rsidRPr="004A0C36" w:rsidDel="000835FC">
          <w:rPr>
            <w:rFonts w:ascii="Times New Roman" w:eastAsia="Times New Roman" w:hAnsi="Times New Roman" w:cs="Times New Roman"/>
            <w:color w:val="000000" w:themeColor="text1"/>
            <w:sz w:val="24"/>
            <w:szCs w:val="24"/>
            <w:lang w:eastAsia="et-EE"/>
          </w:rPr>
          <w:delText>te</w:delText>
        </w:r>
      </w:del>
      <w:r w:rsidRPr="004A0C36">
        <w:rPr>
          <w:rFonts w:ascii="Times New Roman" w:eastAsia="Times New Roman" w:hAnsi="Times New Roman" w:cs="Times New Roman"/>
          <w:color w:val="000000" w:themeColor="text1"/>
          <w:sz w:val="24"/>
          <w:szCs w:val="24"/>
          <w:lang w:eastAsia="et-EE"/>
        </w:rPr>
        <w:t xml:space="preserve"> õppesse vastuvõtu ja väljaarvamise tingimused, täienduskoolituse õppetasu maksmise ja tagastamise tingimused</w:t>
      </w:r>
      <w:r w:rsidR="00E532B5">
        <w:rPr>
          <w:rFonts w:ascii="Times New Roman" w:eastAsia="Times New Roman" w:hAnsi="Times New Roman" w:cs="Times New Roman"/>
          <w:color w:val="000000" w:themeColor="text1"/>
          <w:sz w:val="24"/>
          <w:szCs w:val="24"/>
          <w:lang w:eastAsia="et-EE"/>
        </w:rPr>
        <w:t xml:space="preserve"> </w:t>
      </w:r>
      <w:r w:rsidRPr="004A0C36">
        <w:rPr>
          <w:rFonts w:ascii="Times New Roman" w:eastAsia="Times New Roman" w:hAnsi="Times New Roman" w:cs="Times New Roman"/>
          <w:color w:val="000000" w:themeColor="text1"/>
          <w:sz w:val="24"/>
          <w:szCs w:val="24"/>
          <w:lang w:eastAsia="et-EE"/>
        </w:rPr>
        <w:t>ning teised õppe korraldamiseks olulised tingimused.</w:t>
      </w:r>
    </w:p>
    <w:p w14:paraId="59D8EBD3" w14:textId="77777777" w:rsidR="00957723" w:rsidRPr="004A0C36" w:rsidRDefault="00957723" w:rsidP="004A0C36">
      <w:pPr>
        <w:spacing w:after="0" w:line="240" w:lineRule="auto"/>
        <w:jc w:val="both"/>
        <w:rPr>
          <w:rFonts w:ascii="Times New Roman" w:eastAsia="Times New Roman" w:hAnsi="Times New Roman" w:cs="Times New Roman"/>
          <w:bCs/>
          <w:color w:val="000000" w:themeColor="text1"/>
          <w:sz w:val="24"/>
          <w:szCs w:val="24"/>
          <w:bdr w:val="none" w:sz="0" w:space="0" w:color="auto" w:frame="1"/>
          <w:lang w:eastAsia="et-EE"/>
        </w:rPr>
      </w:pPr>
    </w:p>
    <w:p w14:paraId="343A0E84" w14:textId="7B8907B7" w:rsidR="00501AC8" w:rsidRDefault="00501AC8" w:rsidP="004A0C36">
      <w:pPr>
        <w:spacing w:after="0" w:line="240" w:lineRule="auto"/>
        <w:jc w:val="both"/>
        <w:rPr>
          <w:rFonts w:ascii="Times New Roman" w:eastAsia="Times New Roman" w:hAnsi="Times New Roman" w:cs="Times New Roman"/>
          <w:color w:val="202020"/>
          <w:sz w:val="24"/>
          <w:szCs w:val="24"/>
          <w:lang w:eastAsia="et-EE"/>
        </w:rPr>
      </w:pPr>
      <w:r w:rsidRPr="004A0C36">
        <w:rPr>
          <w:rFonts w:ascii="Times New Roman" w:eastAsia="Times New Roman" w:hAnsi="Times New Roman" w:cs="Times New Roman"/>
          <w:bCs/>
          <w:color w:val="000000" w:themeColor="text1"/>
          <w:sz w:val="24"/>
          <w:szCs w:val="24"/>
          <w:bdr w:val="none" w:sz="0" w:space="0" w:color="auto" w:frame="1"/>
          <w:lang w:eastAsia="et-EE"/>
        </w:rPr>
        <w:t xml:space="preserve">(3) </w:t>
      </w:r>
      <w:r w:rsidRPr="004A0C36">
        <w:rPr>
          <w:rFonts w:ascii="Times New Roman" w:hAnsi="Times New Roman" w:cs="Times New Roman"/>
          <w:color w:val="202020"/>
          <w:sz w:val="24"/>
          <w:szCs w:val="24"/>
          <w:shd w:val="clear" w:color="auto" w:fill="FFFFFF"/>
        </w:rPr>
        <w:t xml:space="preserve">Täienduskoolitusasutuse tegevuse kvaliteedi tagamise alustes sätestatakse vähemalt täienduskoolituse õppekavade, </w:t>
      </w:r>
      <w:r w:rsidR="008C6908">
        <w:rPr>
          <w:rFonts w:ascii="Times New Roman" w:hAnsi="Times New Roman" w:cs="Times New Roman"/>
          <w:color w:val="202020"/>
          <w:sz w:val="24"/>
          <w:szCs w:val="24"/>
          <w:shd w:val="clear" w:color="auto" w:fill="FFFFFF"/>
        </w:rPr>
        <w:t xml:space="preserve">nende arendamise, </w:t>
      </w:r>
      <w:commentRangeStart w:id="66"/>
      <w:r w:rsidRPr="004A0C36">
        <w:rPr>
          <w:rFonts w:ascii="Times New Roman" w:hAnsi="Times New Roman" w:cs="Times New Roman"/>
          <w:color w:val="202020"/>
          <w:sz w:val="24"/>
          <w:szCs w:val="24"/>
          <w:shd w:val="clear" w:color="auto" w:fill="FFFFFF"/>
        </w:rPr>
        <w:t xml:space="preserve">täienduskoolitusega seotud </w:t>
      </w:r>
      <w:del w:id="67" w:author="Mari Koik" w:date="2024-05-20T17:30:00Z">
        <w:r w:rsidRPr="004A0C36" w:rsidDel="007110BB">
          <w:rPr>
            <w:rFonts w:ascii="Times New Roman" w:hAnsi="Times New Roman" w:cs="Times New Roman"/>
            <w:color w:val="202020"/>
            <w:sz w:val="24"/>
            <w:szCs w:val="24"/>
            <w:shd w:val="clear" w:color="auto" w:fill="FFFFFF"/>
          </w:rPr>
          <w:delText xml:space="preserve">täiskasvanute </w:delText>
        </w:r>
      </w:del>
      <w:commentRangeEnd w:id="66"/>
      <w:r w:rsidR="007110BB">
        <w:rPr>
          <w:rStyle w:val="Kommentaariviide"/>
          <w:rFonts w:ascii="Times New Roman" w:eastAsia="Times New Roman" w:hAnsi="Times New Roman"/>
          <w:lang w:eastAsia="ar-SA"/>
        </w:rPr>
        <w:commentReference w:id="66"/>
      </w:r>
      <w:r w:rsidRPr="004A0C36">
        <w:rPr>
          <w:rFonts w:ascii="Times New Roman" w:hAnsi="Times New Roman" w:cs="Times New Roman"/>
          <w:color w:val="202020"/>
          <w:sz w:val="24"/>
          <w:szCs w:val="24"/>
          <w:shd w:val="clear" w:color="auto" w:fill="FFFFFF"/>
        </w:rPr>
        <w:t xml:space="preserve">koolitajate ja õppekeskkonna kvaliteedi tagamise tingimused ning täienduskoolituse </w:t>
      </w:r>
      <w:r w:rsidRPr="004A0C36">
        <w:rPr>
          <w:rFonts w:ascii="Times New Roman" w:eastAsia="Times New Roman" w:hAnsi="Times New Roman" w:cs="Times New Roman"/>
          <w:color w:val="202020"/>
          <w:sz w:val="24"/>
          <w:szCs w:val="24"/>
          <w:lang w:eastAsia="et-EE"/>
        </w:rPr>
        <w:t xml:space="preserve">tagasiside kogumise ja </w:t>
      </w:r>
      <w:r w:rsidRPr="004A0C36">
        <w:rPr>
          <w:rFonts w:ascii="Times New Roman" w:eastAsia="Times New Roman" w:hAnsi="Times New Roman" w:cs="Times New Roman"/>
          <w:color w:val="000000" w:themeColor="text1"/>
          <w:sz w:val="24"/>
          <w:szCs w:val="24"/>
          <w:lang w:eastAsia="et-EE"/>
        </w:rPr>
        <w:t xml:space="preserve">arvestamise </w:t>
      </w:r>
      <w:r w:rsidRPr="004A0C36">
        <w:rPr>
          <w:rFonts w:ascii="Times New Roman" w:eastAsia="Times New Roman" w:hAnsi="Times New Roman" w:cs="Times New Roman"/>
          <w:color w:val="202020"/>
          <w:sz w:val="24"/>
          <w:szCs w:val="24"/>
          <w:lang w:eastAsia="et-EE"/>
        </w:rPr>
        <w:t>kord.“;</w:t>
      </w:r>
    </w:p>
    <w:p w14:paraId="179FA767" w14:textId="77777777" w:rsidR="00BD433B" w:rsidRPr="004A0C36" w:rsidRDefault="00BD433B" w:rsidP="004A0C36">
      <w:pPr>
        <w:spacing w:after="0" w:line="240" w:lineRule="auto"/>
        <w:jc w:val="both"/>
        <w:rPr>
          <w:rFonts w:ascii="Times New Roman" w:eastAsia="Times New Roman" w:hAnsi="Times New Roman" w:cs="Times New Roman"/>
          <w:color w:val="202020"/>
          <w:sz w:val="24"/>
          <w:szCs w:val="24"/>
          <w:lang w:eastAsia="et-EE"/>
        </w:rPr>
      </w:pPr>
    </w:p>
    <w:p w14:paraId="324BAECD" w14:textId="4A814A74" w:rsidR="00501AC8" w:rsidRPr="004A0C36" w:rsidRDefault="00BD433B" w:rsidP="00BD433B">
      <w:pPr>
        <w:pStyle w:val="Loendilik"/>
        <w:spacing w:after="0" w:line="240" w:lineRule="auto"/>
        <w:ind w:left="0"/>
        <w:contextualSpacing w:val="0"/>
        <w:jc w:val="both"/>
        <w:rPr>
          <w:rFonts w:ascii="Times New Roman" w:hAnsi="Times New Roman" w:cs="Times New Roman"/>
          <w:color w:val="202020"/>
          <w:sz w:val="24"/>
          <w:szCs w:val="24"/>
          <w:shd w:val="clear" w:color="auto" w:fill="FFFFFF"/>
        </w:rPr>
      </w:pPr>
      <w:r>
        <w:rPr>
          <w:rFonts w:ascii="Times New Roman" w:eastAsia="Times New Roman" w:hAnsi="Times New Roman" w:cs="Times New Roman"/>
          <w:b/>
          <w:color w:val="000000" w:themeColor="text1"/>
          <w:sz w:val="24"/>
          <w:szCs w:val="24"/>
          <w:bdr w:val="none" w:sz="0" w:space="0" w:color="auto" w:frame="1"/>
          <w:lang w:eastAsia="et-EE"/>
        </w:rPr>
        <w:t xml:space="preserve">10) </w:t>
      </w:r>
      <w:r w:rsidR="00501AC8" w:rsidRPr="004A0C36">
        <w:rPr>
          <w:rFonts w:ascii="Times New Roman" w:eastAsia="Times New Roman" w:hAnsi="Times New Roman" w:cs="Times New Roman"/>
          <w:bCs/>
          <w:color w:val="000000" w:themeColor="text1"/>
          <w:sz w:val="24"/>
          <w:szCs w:val="24"/>
          <w:bdr w:val="none" w:sz="0" w:space="0" w:color="auto" w:frame="1"/>
          <w:lang w:eastAsia="et-EE"/>
        </w:rPr>
        <w:t>paragrahv</w:t>
      </w:r>
      <w:ins w:id="68" w:author="Helen Uustalu" w:date="2024-05-21T15:50:00Z">
        <w:r w:rsidR="00875B61">
          <w:rPr>
            <w:rFonts w:ascii="Times New Roman" w:eastAsia="Times New Roman" w:hAnsi="Times New Roman" w:cs="Times New Roman"/>
            <w:bCs/>
            <w:color w:val="000000" w:themeColor="text1"/>
            <w:sz w:val="24"/>
            <w:szCs w:val="24"/>
            <w:bdr w:val="none" w:sz="0" w:space="0" w:color="auto" w:frame="1"/>
            <w:lang w:eastAsia="et-EE"/>
          </w:rPr>
          <w:t>i</w:t>
        </w:r>
      </w:ins>
      <w:r w:rsidR="00501AC8" w:rsidRPr="004A0C36">
        <w:rPr>
          <w:rFonts w:ascii="Times New Roman" w:eastAsia="Times New Roman" w:hAnsi="Times New Roman" w:cs="Times New Roman"/>
          <w:bCs/>
          <w:color w:val="000000" w:themeColor="text1"/>
          <w:sz w:val="24"/>
          <w:szCs w:val="24"/>
          <w:bdr w:val="none" w:sz="0" w:space="0" w:color="auto" w:frame="1"/>
          <w:lang w:eastAsia="et-EE"/>
        </w:rPr>
        <w:t xml:space="preserve"> 8 </w:t>
      </w:r>
      <w:commentRangeStart w:id="69"/>
      <w:ins w:id="70" w:author="Helen Uustalu" w:date="2024-05-21T15:50:00Z">
        <w:r w:rsidR="00875B61">
          <w:rPr>
            <w:rFonts w:ascii="Times New Roman" w:eastAsia="Times New Roman" w:hAnsi="Times New Roman" w:cs="Times New Roman"/>
            <w:bCs/>
            <w:color w:val="000000" w:themeColor="text1"/>
            <w:sz w:val="24"/>
            <w:szCs w:val="24"/>
            <w:bdr w:val="none" w:sz="0" w:space="0" w:color="auto" w:frame="1"/>
            <w:lang w:eastAsia="et-EE"/>
          </w:rPr>
          <w:t xml:space="preserve">tekst </w:t>
        </w:r>
        <w:commentRangeEnd w:id="69"/>
        <w:r w:rsidR="00875B61">
          <w:rPr>
            <w:rStyle w:val="Kommentaariviide"/>
            <w:rFonts w:ascii="Times New Roman" w:eastAsia="Times New Roman" w:hAnsi="Times New Roman"/>
            <w:lang w:eastAsia="ar-SA"/>
          </w:rPr>
          <w:commentReference w:id="69"/>
        </w:r>
      </w:ins>
      <w:r w:rsidR="00501AC8" w:rsidRPr="004A0C36">
        <w:rPr>
          <w:rFonts w:ascii="Times New Roman" w:hAnsi="Times New Roman" w:cs="Times New Roman"/>
          <w:color w:val="202020"/>
          <w:sz w:val="24"/>
          <w:szCs w:val="24"/>
          <w:shd w:val="clear" w:color="auto" w:fill="FFFFFF"/>
        </w:rPr>
        <w:t>muudetakse ja sõnastatakse järgmiselt:</w:t>
      </w:r>
    </w:p>
    <w:p w14:paraId="1C7DC7F1" w14:textId="77777777" w:rsidR="00501AC8" w:rsidRPr="004A0C36" w:rsidRDefault="00501AC8" w:rsidP="004A0C36">
      <w:pPr>
        <w:pStyle w:val="Loendilik"/>
        <w:spacing w:after="0" w:line="240" w:lineRule="auto"/>
        <w:ind w:left="0"/>
        <w:contextualSpacing w:val="0"/>
        <w:jc w:val="both"/>
        <w:rPr>
          <w:rFonts w:ascii="Times New Roman" w:hAnsi="Times New Roman" w:cs="Times New Roman"/>
          <w:color w:val="000000" w:themeColor="text1"/>
          <w:sz w:val="24"/>
          <w:szCs w:val="24"/>
        </w:rPr>
      </w:pPr>
    </w:p>
    <w:p w14:paraId="206C1762" w14:textId="3F0158A2" w:rsidR="00501AC8" w:rsidDel="00875B61" w:rsidRDefault="00501AC8" w:rsidP="004A0C36">
      <w:pPr>
        <w:pStyle w:val="Loendilik"/>
        <w:spacing w:after="0" w:line="240" w:lineRule="auto"/>
        <w:ind w:left="0"/>
        <w:contextualSpacing w:val="0"/>
        <w:jc w:val="both"/>
        <w:rPr>
          <w:del w:id="71" w:author="Helen Uustalu" w:date="2024-05-21T15:50:00Z"/>
          <w:rFonts w:ascii="Times New Roman" w:hAnsi="Times New Roman" w:cs="Times New Roman"/>
          <w:b/>
          <w:color w:val="000000" w:themeColor="text1"/>
          <w:sz w:val="24"/>
          <w:szCs w:val="24"/>
        </w:rPr>
      </w:pPr>
      <w:r w:rsidRPr="004A0C36">
        <w:rPr>
          <w:rFonts w:ascii="Times New Roman" w:hAnsi="Times New Roman" w:cs="Times New Roman"/>
          <w:color w:val="000000" w:themeColor="text1"/>
          <w:sz w:val="24"/>
          <w:szCs w:val="24"/>
        </w:rPr>
        <w:t>„</w:t>
      </w:r>
      <w:del w:id="72" w:author="Helen Uustalu" w:date="2024-05-21T15:50:00Z">
        <w:r w:rsidRPr="004A0C36" w:rsidDel="00875B61">
          <w:rPr>
            <w:rFonts w:ascii="Times New Roman" w:hAnsi="Times New Roman" w:cs="Times New Roman"/>
            <w:b/>
            <w:color w:val="000000" w:themeColor="text1"/>
            <w:sz w:val="24"/>
            <w:szCs w:val="24"/>
          </w:rPr>
          <w:delText>§ 8. Täienduskoolitusasutust käsitleva teabe avalikustamine</w:delText>
        </w:r>
      </w:del>
    </w:p>
    <w:p w14:paraId="0C6EB792" w14:textId="1267E679" w:rsidR="00BD433B" w:rsidRPr="004A0C36" w:rsidDel="00875B61" w:rsidRDefault="00BD433B" w:rsidP="004A0C36">
      <w:pPr>
        <w:pStyle w:val="Loendilik"/>
        <w:spacing w:after="0" w:line="240" w:lineRule="auto"/>
        <w:ind w:left="0"/>
        <w:contextualSpacing w:val="0"/>
        <w:jc w:val="both"/>
        <w:rPr>
          <w:del w:id="73" w:author="Helen Uustalu" w:date="2024-05-21T15:50:00Z"/>
          <w:rFonts w:ascii="Times New Roman" w:hAnsi="Times New Roman" w:cs="Times New Roman"/>
          <w:b/>
          <w:color w:val="000000" w:themeColor="text1"/>
          <w:sz w:val="24"/>
          <w:szCs w:val="24"/>
        </w:rPr>
      </w:pPr>
    </w:p>
    <w:p w14:paraId="6DC9D23B" w14:textId="1673E859" w:rsidR="00501AC8" w:rsidRDefault="00501AC8" w:rsidP="004A0C36">
      <w:pPr>
        <w:spacing w:after="0" w:line="240" w:lineRule="auto"/>
        <w:jc w:val="both"/>
        <w:rPr>
          <w:rFonts w:ascii="Times New Roman" w:hAnsi="Times New Roman" w:cs="Times New Roman"/>
          <w:color w:val="202020"/>
          <w:sz w:val="24"/>
          <w:szCs w:val="24"/>
          <w:shd w:val="clear" w:color="auto" w:fill="FFFFFF"/>
        </w:rPr>
      </w:pPr>
      <w:r w:rsidRPr="004A0C36">
        <w:rPr>
          <w:rFonts w:ascii="Times New Roman" w:eastAsia="Times New Roman" w:hAnsi="Times New Roman" w:cs="Times New Roman"/>
          <w:bCs/>
          <w:color w:val="000000" w:themeColor="text1"/>
          <w:sz w:val="24"/>
          <w:szCs w:val="24"/>
          <w:bdr w:val="none" w:sz="0" w:space="0" w:color="auto" w:frame="1"/>
          <w:lang w:eastAsia="et-EE"/>
        </w:rPr>
        <w:t xml:space="preserve">(1) </w:t>
      </w:r>
      <w:r w:rsidRPr="004A0C36">
        <w:rPr>
          <w:rFonts w:ascii="Times New Roman" w:hAnsi="Times New Roman" w:cs="Times New Roman"/>
          <w:color w:val="202020"/>
          <w:sz w:val="24"/>
          <w:szCs w:val="24"/>
          <w:shd w:val="clear" w:color="auto" w:fill="FFFFFF"/>
        </w:rPr>
        <w:t xml:space="preserve">Täienduskoolitusasutus avalikustab hariduse infosüsteemi kaudu </w:t>
      </w:r>
      <w:del w:id="74" w:author="Mari Koik" w:date="2024-05-20T11:08:00Z">
        <w:r w:rsidRPr="004A0C36" w:rsidDel="00736239">
          <w:rPr>
            <w:rFonts w:ascii="Times New Roman" w:hAnsi="Times New Roman" w:cs="Times New Roman"/>
            <w:color w:val="202020"/>
            <w:sz w:val="24"/>
            <w:szCs w:val="24"/>
            <w:shd w:val="clear" w:color="auto" w:fill="FFFFFF"/>
          </w:rPr>
          <w:delText xml:space="preserve">täienduskoolitusasutuse </w:delText>
        </w:r>
      </w:del>
      <w:r w:rsidRPr="004A0C36">
        <w:rPr>
          <w:rFonts w:ascii="Times New Roman" w:hAnsi="Times New Roman" w:cs="Times New Roman"/>
          <w:color w:val="202020"/>
          <w:sz w:val="24"/>
          <w:szCs w:val="24"/>
          <w:shd w:val="clear" w:color="auto" w:fill="FFFFFF"/>
        </w:rPr>
        <w:t xml:space="preserve">õppekavarühmad, </w:t>
      </w:r>
      <w:r w:rsidR="00E953DC" w:rsidRPr="004A0C36">
        <w:rPr>
          <w:rFonts w:ascii="Times New Roman" w:hAnsi="Times New Roman" w:cs="Times New Roman"/>
          <w:color w:val="202020"/>
          <w:sz w:val="24"/>
          <w:szCs w:val="24"/>
          <w:shd w:val="clear" w:color="auto" w:fill="FFFFFF"/>
        </w:rPr>
        <w:t xml:space="preserve">milles </w:t>
      </w:r>
      <w:ins w:id="75" w:author="Mari Koik" w:date="2024-05-20T11:09:00Z">
        <w:r w:rsidR="00736239">
          <w:rPr>
            <w:rFonts w:ascii="Times New Roman" w:hAnsi="Times New Roman" w:cs="Times New Roman"/>
            <w:color w:val="202020"/>
            <w:sz w:val="24"/>
            <w:szCs w:val="24"/>
            <w:shd w:val="clear" w:color="auto" w:fill="FFFFFF"/>
          </w:rPr>
          <w:t xml:space="preserve">ta </w:t>
        </w:r>
      </w:ins>
      <w:r w:rsidR="00E953DC" w:rsidRPr="004A0C36">
        <w:rPr>
          <w:rFonts w:ascii="Times New Roman" w:hAnsi="Times New Roman" w:cs="Times New Roman"/>
          <w:color w:val="202020"/>
          <w:sz w:val="24"/>
          <w:szCs w:val="24"/>
          <w:shd w:val="clear" w:color="auto" w:fill="FFFFFF"/>
        </w:rPr>
        <w:t>täienduskoolitust läbi vii</w:t>
      </w:r>
      <w:ins w:id="76" w:author="Mari Koik" w:date="2024-05-20T11:08:00Z">
        <w:r w:rsidR="00736239">
          <w:rPr>
            <w:rFonts w:ascii="Times New Roman" w:hAnsi="Times New Roman" w:cs="Times New Roman"/>
            <w:color w:val="202020"/>
            <w:sz w:val="24"/>
            <w:szCs w:val="24"/>
            <w:shd w:val="clear" w:color="auto" w:fill="FFFFFF"/>
          </w:rPr>
          <w:t>b</w:t>
        </w:r>
      </w:ins>
      <w:del w:id="77" w:author="Mari Koik" w:date="2024-05-20T11:08:00Z">
        <w:r w:rsidR="00E953DC" w:rsidRPr="004A0C36" w:rsidDel="00736239">
          <w:rPr>
            <w:rFonts w:ascii="Times New Roman" w:hAnsi="Times New Roman" w:cs="Times New Roman"/>
            <w:color w:val="202020"/>
            <w:sz w:val="24"/>
            <w:szCs w:val="24"/>
            <w:shd w:val="clear" w:color="auto" w:fill="FFFFFF"/>
          </w:rPr>
          <w:delText>aks</w:delText>
        </w:r>
      </w:del>
      <w:del w:id="78" w:author="Mari Koik" w:date="2024-05-20T11:09:00Z">
        <w:r w:rsidR="00E953DC" w:rsidRPr="004A0C36" w:rsidDel="00736239">
          <w:rPr>
            <w:rFonts w:ascii="Times New Roman" w:hAnsi="Times New Roman" w:cs="Times New Roman"/>
            <w:color w:val="202020"/>
            <w:sz w:val="24"/>
            <w:szCs w:val="24"/>
            <w:shd w:val="clear" w:color="auto" w:fill="FFFFFF"/>
          </w:rPr>
          <w:delText>e</w:delText>
        </w:r>
      </w:del>
      <w:r w:rsidR="00E953DC" w:rsidRPr="004A0C36">
        <w:rPr>
          <w:rFonts w:ascii="Times New Roman" w:hAnsi="Times New Roman" w:cs="Times New Roman"/>
          <w:color w:val="202020"/>
          <w:sz w:val="24"/>
          <w:szCs w:val="24"/>
          <w:shd w:val="clear" w:color="auto" w:fill="FFFFFF"/>
        </w:rPr>
        <w:t xml:space="preserve">, </w:t>
      </w:r>
      <w:del w:id="79" w:author="Mari Koik" w:date="2024-05-20T11:09:00Z">
        <w:r w:rsidRPr="004A0C36" w:rsidDel="00736239">
          <w:rPr>
            <w:rFonts w:ascii="Times New Roman" w:hAnsi="Times New Roman" w:cs="Times New Roman"/>
            <w:color w:val="202020"/>
            <w:sz w:val="24"/>
            <w:szCs w:val="24"/>
            <w:shd w:val="clear" w:color="auto" w:fill="FFFFFF"/>
          </w:rPr>
          <w:delText xml:space="preserve">asutuse </w:delText>
        </w:r>
      </w:del>
      <w:ins w:id="80" w:author="Mari Koik" w:date="2024-05-20T11:09:00Z">
        <w:r w:rsidR="00736239">
          <w:rPr>
            <w:rFonts w:ascii="Times New Roman" w:hAnsi="Times New Roman" w:cs="Times New Roman"/>
            <w:color w:val="202020"/>
            <w:sz w:val="24"/>
            <w:szCs w:val="24"/>
            <w:shd w:val="clear" w:color="auto" w:fill="FFFFFF"/>
          </w:rPr>
          <w:t>oma</w:t>
        </w:r>
        <w:r w:rsidR="00736239" w:rsidRPr="004A0C36">
          <w:rPr>
            <w:rFonts w:ascii="Times New Roman" w:hAnsi="Times New Roman" w:cs="Times New Roman"/>
            <w:color w:val="202020"/>
            <w:sz w:val="24"/>
            <w:szCs w:val="24"/>
            <w:shd w:val="clear" w:color="auto" w:fill="FFFFFF"/>
          </w:rPr>
          <w:t xml:space="preserve"> </w:t>
        </w:r>
      </w:ins>
      <w:r w:rsidRPr="004A0C36">
        <w:rPr>
          <w:rFonts w:ascii="Times New Roman" w:hAnsi="Times New Roman" w:cs="Times New Roman"/>
          <w:color w:val="202020"/>
          <w:sz w:val="24"/>
          <w:szCs w:val="24"/>
          <w:shd w:val="clear" w:color="auto" w:fill="FFFFFF"/>
        </w:rPr>
        <w:t xml:space="preserve">kontaktandmed ja veebilehe või </w:t>
      </w:r>
      <w:bookmarkStart w:id="81" w:name="_Hlk89434318"/>
      <w:r w:rsidRPr="004A0C36">
        <w:rPr>
          <w:rFonts w:ascii="Times New Roman" w:eastAsia="Times New Roman" w:hAnsi="Times New Roman" w:cs="Times New Roman"/>
          <w:color w:val="202020"/>
          <w:sz w:val="24"/>
          <w:szCs w:val="24"/>
          <w:lang w:eastAsia="et-EE"/>
        </w:rPr>
        <w:t>avaliku</w:t>
      </w:r>
      <w:ins w:id="82" w:author="Mari Koik" w:date="2024-05-20T11:09:00Z">
        <w:r w:rsidR="00736239">
          <w:rPr>
            <w:rFonts w:ascii="Times New Roman" w:eastAsia="Times New Roman" w:hAnsi="Times New Roman" w:cs="Times New Roman"/>
            <w:color w:val="202020"/>
            <w:sz w:val="24"/>
            <w:szCs w:val="24"/>
            <w:lang w:eastAsia="et-EE"/>
          </w:rPr>
          <w:t>lt</w:t>
        </w:r>
      </w:ins>
      <w:r w:rsidRPr="004A0C36">
        <w:rPr>
          <w:rFonts w:ascii="Times New Roman" w:eastAsia="Times New Roman" w:hAnsi="Times New Roman" w:cs="Times New Roman"/>
          <w:color w:val="202020"/>
          <w:sz w:val="24"/>
          <w:szCs w:val="24"/>
          <w:lang w:eastAsia="et-EE"/>
        </w:rPr>
        <w:t xml:space="preserve"> ligipääsetav</w:t>
      </w:r>
      <w:del w:id="83" w:author="Mari Koik" w:date="2024-05-20T11:09:00Z">
        <w:r w:rsidRPr="004A0C36" w:rsidDel="00736239">
          <w:rPr>
            <w:rFonts w:ascii="Times New Roman" w:eastAsia="Times New Roman" w:hAnsi="Times New Roman" w:cs="Times New Roman"/>
            <w:color w:val="202020"/>
            <w:sz w:val="24"/>
            <w:szCs w:val="24"/>
            <w:lang w:eastAsia="et-EE"/>
          </w:rPr>
          <w:delText>useg</w:delText>
        </w:r>
      </w:del>
      <w:r w:rsidRPr="004A0C36">
        <w:rPr>
          <w:rFonts w:ascii="Times New Roman" w:eastAsia="Times New Roman" w:hAnsi="Times New Roman" w:cs="Times New Roman"/>
          <w:color w:val="202020"/>
          <w:sz w:val="24"/>
          <w:szCs w:val="24"/>
          <w:lang w:eastAsia="et-EE"/>
        </w:rPr>
        <w:t>a digikeskkonna</w:t>
      </w:r>
      <w:r w:rsidRPr="004A0C36">
        <w:rPr>
          <w:rFonts w:ascii="Times New Roman" w:hAnsi="Times New Roman" w:cs="Times New Roman"/>
          <w:color w:val="202020"/>
          <w:sz w:val="24"/>
          <w:szCs w:val="24"/>
          <w:shd w:val="clear" w:color="auto" w:fill="FFFFFF"/>
        </w:rPr>
        <w:t xml:space="preserve"> aadressi</w:t>
      </w:r>
      <w:bookmarkEnd w:id="81"/>
      <w:r w:rsidRPr="004A0C36">
        <w:rPr>
          <w:rFonts w:ascii="Times New Roman" w:hAnsi="Times New Roman" w:cs="Times New Roman"/>
          <w:color w:val="202020"/>
          <w:sz w:val="24"/>
          <w:szCs w:val="24"/>
          <w:shd w:val="clear" w:color="auto" w:fill="FFFFFF"/>
        </w:rPr>
        <w:t>.</w:t>
      </w:r>
    </w:p>
    <w:p w14:paraId="1FD1023A" w14:textId="77777777" w:rsidR="00BD433B" w:rsidRPr="004A0C36" w:rsidRDefault="00BD433B" w:rsidP="004A0C36">
      <w:pPr>
        <w:spacing w:after="0" w:line="240" w:lineRule="auto"/>
        <w:jc w:val="both"/>
        <w:rPr>
          <w:rFonts w:ascii="Times New Roman" w:eastAsia="Times New Roman" w:hAnsi="Times New Roman" w:cs="Times New Roman"/>
          <w:bCs/>
          <w:color w:val="000000" w:themeColor="text1"/>
          <w:sz w:val="24"/>
          <w:szCs w:val="24"/>
          <w:bdr w:val="none" w:sz="0" w:space="0" w:color="auto" w:frame="1"/>
          <w:lang w:eastAsia="et-EE"/>
        </w:rPr>
      </w:pPr>
    </w:p>
    <w:p w14:paraId="72931425" w14:textId="3C828B5A" w:rsidR="00501AC8" w:rsidRDefault="00501AC8" w:rsidP="004A0C36">
      <w:pPr>
        <w:pStyle w:val="Loendilik"/>
        <w:spacing w:after="0" w:line="240" w:lineRule="auto"/>
        <w:ind w:left="0"/>
        <w:contextualSpacing w:val="0"/>
        <w:jc w:val="both"/>
        <w:rPr>
          <w:rFonts w:ascii="Times New Roman" w:hAnsi="Times New Roman" w:cs="Times New Roman"/>
          <w:sz w:val="24"/>
          <w:szCs w:val="24"/>
          <w:lang w:eastAsia="et-EE"/>
        </w:rPr>
      </w:pPr>
      <w:r w:rsidRPr="004A0C36">
        <w:rPr>
          <w:rFonts w:ascii="Times New Roman" w:hAnsi="Times New Roman" w:cs="Times New Roman"/>
          <w:bCs/>
          <w:color w:val="000000" w:themeColor="text1"/>
          <w:sz w:val="24"/>
          <w:szCs w:val="24"/>
          <w:bdr w:val="none" w:sz="0" w:space="0" w:color="auto" w:frame="1"/>
          <w:lang w:eastAsia="et-EE"/>
        </w:rPr>
        <w:t>(2)</w:t>
      </w:r>
      <w:r w:rsidRPr="004A0C36">
        <w:rPr>
          <w:rFonts w:ascii="Times New Roman" w:hAnsi="Times New Roman" w:cs="Times New Roman"/>
          <w:sz w:val="24"/>
          <w:szCs w:val="24"/>
          <w:lang w:eastAsia="et-EE"/>
        </w:rPr>
        <w:t xml:space="preserve"> Täienduskoolitusasutus avalikustab eesti keeles oma veebilehel või </w:t>
      </w:r>
      <w:bookmarkStart w:id="84" w:name="_Hlk89436774"/>
      <w:r w:rsidRPr="004A0C36">
        <w:rPr>
          <w:rFonts w:ascii="Times New Roman" w:hAnsi="Times New Roman" w:cs="Times New Roman"/>
          <w:sz w:val="24"/>
          <w:szCs w:val="24"/>
          <w:lang w:eastAsia="et-EE"/>
        </w:rPr>
        <w:t xml:space="preserve">avalikult </w:t>
      </w:r>
      <w:del w:id="85" w:author="Mari Koik" w:date="2024-05-20T11:09:00Z">
        <w:r w:rsidRPr="004A0C36" w:rsidDel="00736239">
          <w:rPr>
            <w:rFonts w:ascii="Times New Roman" w:hAnsi="Times New Roman" w:cs="Times New Roman"/>
            <w:sz w:val="24"/>
            <w:szCs w:val="24"/>
            <w:lang w:eastAsia="et-EE"/>
          </w:rPr>
          <w:delText xml:space="preserve">kättesaadavas </w:delText>
        </w:r>
      </w:del>
      <w:ins w:id="86" w:author="Mari Koik" w:date="2024-05-20T11:09:00Z">
        <w:r w:rsidR="00736239">
          <w:rPr>
            <w:rFonts w:ascii="Times New Roman" w:hAnsi="Times New Roman" w:cs="Times New Roman"/>
            <w:sz w:val="24"/>
            <w:szCs w:val="24"/>
            <w:lang w:eastAsia="et-EE"/>
          </w:rPr>
          <w:t>ligipääsetavas</w:t>
        </w:r>
        <w:r w:rsidR="00736239" w:rsidRPr="004A0C36">
          <w:rPr>
            <w:rFonts w:ascii="Times New Roman" w:hAnsi="Times New Roman" w:cs="Times New Roman"/>
            <w:sz w:val="24"/>
            <w:szCs w:val="24"/>
            <w:lang w:eastAsia="et-EE"/>
          </w:rPr>
          <w:t xml:space="preserve"> </w:t>
        </w:r>
      </w:ins>
      <w:r w:rsidRPr="004A0C36">
        <w:rPr>
          <w:rFonts w:ascii="Times New Roman" w:hAnsi="Times New Roman" w:cs="Times New Roman"/>
          <w:sz w:val="24"/>
          <w:szCs w:val="24"/>
          <w:lang w:eastAsia="et-EE"/>
        </w:rPr>
        <w:t xml:space="preserve">digikeskkonnas </w:t>
      </w:r>
      <w:bookmarkEnd w:id="84"/>
      <w:r w:rsidRPr="004A0C36">
        <w:rPr>
          <w:rFonts w:ascii="Times New Roman" w:hAnsi="Times New Roman" w:cs="Times New Roman"/>
          <w:sz w:val="24"/>
          <w:szCs w:val="24"/>
          <w:lang w:eastAsia="et-EE"/>
        </w:rPr>
        <w:t>täienduskoolituse õppekorralduse alused, täienduskoolituse õppekavad, täienduskoolitusega seotud täiskasvanute koolitajate nimed koos nende kompetentsust tõendava kvalifikatsiooni, õpi- või töökogemuse kirjeldusega, täienduskoolitusasutuse tegevuse kvaliteedi tagamise alused</w:t>
      </w:r>
      <w:r w:rsidR="000B1EA8" w:rsidRPr="004A0C36">
        <w:rPr>
          <w:rFonts w:ascii="Times New Roman" w:hAnsi="Times New Roman" w:cs="Times New Roman"/>
          <w:sz w:val="24"/>
          <w:szCs w:val="24"/>
          <w:lang w:eastAsia="et-EE"/>
        </w:rPr>
        <w:t xml:space="preserve"> ja loakohustusega täienduskoolituse läbiviimiseks antud tegevusloa andmed</w:t>
      </w:r>
      <w:r w:rsidRPr="004A0C36">
        <w:rPr>
          <w:rFonts w:ascii="Times New Roman" w:hAnsi="Times New Roman" w:cs="Times New Roman"/>
          <w:sz w:val="24"/>
          <w:szCs w:val="24"/>
          <w:lang w:eastAsia="et-EE"/>
        </w:rPr>
        <w:t xml:space="preserve">. </w:t>
      </w:r>
      <w:bookmarkStart w:id="87" w:name="_Hlk89436915"/>
      <w:r w:rsidRPr="004A0C36">
        <w:rPr>
          <w:rFonts w:ascii="Times New Roman" w:hAnsi="Times New Roman" w:cs="Times New Roman"/>
          <w:sz w:val="24"/>
          <w:szCs w:val="24"/>
          <w:lang w:eastAsia="et-EE"/>
        </w:rPr>
        <w:t>Teave peab olema ajakohane, kergesti leitav ja üheselt mõistetav</w:t>
      </w:r>
      <w:bookmarkEnd w:id="87"/>
      <w:r w:rsidRPr="004A0C36">
        <w:rPr>
          <w:rFonts w:ascii="Times New Roman" w:hAnsi="Times New Roman" w:cs="Times New Roman"/>
          <w:sz w:val="24"/>
          <w:szCs w:val="24"/>
          <w:lang w:eastAsia="et-EE"/>
        </w:rPr>
        <w:t>.</w:t>
      </w:r>
    </w:p>
    <w:p w14:paraId="4D64E1E7" w14:textId="77777777" w:rsidR="00BD433B" w:rsidRPr="004A0C36" w:rsidRDefault="00BD433B" w:rsidP="004A0C36">
      <w:pPr>
        <w:pStyle w:val="Loendilik"/>
        <w:spacing w:after="0" w:line="240" w:lineRule="auto"/>
        <w:ind w:left="0"/>
        <w:contextualSpacing w:val="0"/>
        <w:jc w:val="both"/>
        <w:rPr>
          <w:rFonts w:ascii="Times New Roman" w:hAnsi="Times New Roman" w:cs="Times New Roman"/>
          <w:bCs/>
          <w:color w:val="000000" w:themeColor="text1"/>
          <w:sz w:val="24"/>
          <w:szCs w:val="24"/>
          <w:bdr w:val="none" w:sz="0" w:space="0" w:color="auto" w:frame="1"/>
          <w:lang w:eastAsia="et-EE"/>
        </w:rPr>
      </w:pPr>
    </w:p>
    <w:p w14:paraId="0F78D33E" w14:textId="2BC8EC17" w:rsidR="00501AC8" w:rsidRPr="004A0C36" w:rsidRDefault="00501AC8" w:rsidP="004A0C36">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(3) Täienduskoolitusasutus ei pea avalikustama tellimuskoolituste õppekavasid ja nendega seotud koolitajate andmeid. Tellimuskoolitus on tellija soovidest ja vajadustest lähtuv täienduskoolitus, mi</w:t>
      </w:r>
      <w:r w:rsidR="00815A02" w:rsidRPr="004A0C36">
        <w:rPr>
          <w:rFonts w:ascii="Times New Roman" w:eastAsia="Times New Roman" w:hAnsi="Times New Roman" w:cs="Times New Roman"/>
          <w:color w:val="000000" w:themeColor="text1"/>
          <w:sz w:val="24"/>
          <w:szCs w:val="24"/>
          <w:lang w:eastAsia="et-EE"/>
        </w:rPr>
        <w:t>da</w:t>
      </w:r>
      <w:r w:rsidRPr="004A0C36">
        <w:rPr>
          <w:rFonts w:ascii="Times New Roman" w:eastAsia="Times New Roman" w:hAnsi="Times New Roman" w:cs="Times New Roman"/>
          <w:color w:val="000000" w:themeColor="text1"/>
          <w:sz w:val="24"/>
          <w:szCs w:val="24"/>
          <w:lang w:eastAsia="et-EE"/>
        </w:rPr>
        <w:t xml:space="preserve"> </w:t>
      </w:r>
      <w:r w:rsidRPr="004A0C36">
        <w:rPr>
          <w:rFonts w:ascii="Times New Roman" w:hAnsi="Times New Roman" w:cs="Times New Roman"/>
          <w:sz w:val="24"/>
          <w:szCs w:val="24"/>
        </w:rPr>
        <w:t>viiakse läbi tellijaga kokku lepitud tingimustel ja korras.</w:t>
      </w:r>
      <w:bookmarkStart w:id="88" w:name="_Hlk110512298"/>
    </w:p>
    <w:bookmarkEnd w:id="88"/>
    <w:p w14:paraId="294CB87B" w14:textId="77777777" w:rsidR="00501AC8" w:rsidRPr="004A0C36" w:rsidRDefault="00501AC8" w:rsidP="004A0C36">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7F4E210B" w14:textId="2431615D" w:rsidR="00501AC8" w:rsidRPr="004A0C36" w:rsidRDefault="00501AC8" w:rsidP="004A0C36">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(4) Täienduskoolitusasutus teeb iga aasta 31. märtsiks hariduse infosüsteemi kaudu kättesaadavaks Eesti Vabariigi haridusseaduse § 36</w:t>
      </w:r>
      <w:r w:rsidRPr="004A0C36">
        <w:rPr>
          <w:rFonts w:ascii="Times New Roman" w:eastAsia="Times New Roman" w:hAnsi="Times New Roman" w:cs="Times New Roman"/>
          <w:color w:val="000000" w:themeColor="text1"/>
          <w:sz w:val="24"/>
          <w:szCs w:val="24"/>
          <w:vertAlign w:val="superscript"/>
          <w:lang w:eastAsia="et-EE"/>
        </w:rPr>
        <w:t>6</w:t>
      </w:r>
      <w:r w:rsidRPr="004A0C36">
        <w:rPr>
          <w:rFonts w:ascii="Times New Roman" w:eastAsia="Times New Roman" w:hAnsi="Times New Roman" w:cs="Times New Roman"/>
          <w:color w:val="000000" w:themeColor="text1"/>
          <w:sz w:val="24"/>
          <w:szCs w:val="24"/>
          <w:lang w:eastAsia="et-EE"/>
        </w:rPr>
        <w:t xml:space="preserve"> lõike 3</w:t>
      </w:r>
      <w:r w:rsidRPr="004A0C36">
        <w:rPr>
          <w:rFonts w:ascii="Times New Roman" w:eastAsia="Times New Roman" w:hAnsi="Times New Roman" w:cs="Times New Roman"/>
          <w:color w:val="000000" w:themeColor="text1"/>
          <w:sz w:val="24"/>
          <w:szCs w:val="24"/>
          <w:vertAlign w:val="superscript"/>
          <w:lang w:eastAsia="et-EE"/>
        </w:rPr>
        <w:t>2</w:t>
      </w:r>
      <w:r w:rsidRPr="004A0C36">
        <w:rPr>
          <w:rFonts w:ascii="Times New Roman" w:eastAsia="Times New Roman" w:hAnsi="Times New Roman" w:cs="Times New Roman"/>
          <w:color w:val="000000" w:themeColor="text1"/>
          <w:sz w:val="24"/>
          <w:szCs w:val="24"/>
          <w:lang w:eastAsia="et-EE"/>
        </w:rPr>
        <w:t xml:space="preserve"> alusel sätestatud tegevusnäitajad eelmise kalendriaasta kohta.</w:t>
      </w:r>
    </w:p>
    <w:p w14:paraId="7356A572" w14:textId="77777777" w:rsidR="00501AC8" w:rsidRPr="00BD433B" w:rsidRDefault="00501AC8" w:rsidP="00BD433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5E15E965" w14:textId="2913AB50"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(5) Täienduskoolitusasutus taga</w:t>
      </w:r>
      <w:r w:rsidR="00C2174D" w:rsidRPr="004A0C36">
        <w:rPr>
          <w:rFonts w:ascii="Times New Roman" w:eastAsia="Times New Roman" w:hAnsi="Times New Roman" w:cs="Times New Roman"/>
          <w:color w:val="000000" w:themeColor="text1"/>
          <w:sz w:val="24"/>
          <w:szCs w:val="24"/>
          <w:lang w:eastAsia="et-EE"/>
        </w:rPr>
        <w:t>b,</w:t>
      </w:r>
      <w:r w:rsidRPr="004A0C36">
        <w:rPr>
          <w:rFonts w:ascii="Times New Roman" w:eastAsia="Times New Roman" w:hAnsi="Times New Roman" w:cs="Times New Roman"/>
          <w:color w:val="000000" w:themeColor="text1"/>
          <w:sz w:val="24"/>
          <w:szCs w:val="24"/>
          <w:lang w:eastAsia="et-EE"/>
        </w:rPr>
        <w:t xml:space="preserve"> et käesoleva paragrahvi lõikes 4 nimetatud </w:t>
      </w:r>
      <w:r w:rsidR="00BD433B">
        <w:rPr>
          <w:rFonts w:ascii="Times New Roman" w:eastAsia="Times New Roman" w:hAnsi="Times New Roman" w:cs="Times New Roman"/>
          <w:color w:val="000000" w:themeColor="text1"/>
          <w:sz w:val="24"/>
          <w:szCs w:val="24"/>
          <w:lang w:eastAsia="et-EE"/>
        </w:rPr>
        <w:t>tegevusnäitajate</w:t>
      </w:r>
      <w:r w:rsidR="00360CA9">
        <w:rPr>
          <w:rFonts w:ascii="Times New Roman" w:eastAsia="Times New Roman" w:hAnsi="Times New Roman" w:cs="Times New Roman"/>
          <w:color w:val="000000" w:themeColor="text1"/>
          <w:sz w:val="24"/>
          <w:szCs w:val="24"/>
          <w:lang w:eastAsia="et-EE"/>
        </w:rPr>
        <w:t xml:space="preserve"> </w:t>
      </w:r>
      <w:r w:rsidRPr="004A0C36">
        <w:rPr>
          <w:rFonts w:ascii="Times New Roman" w:eastAsia="Times New Roman" w:hAnsi="Times New Roman" w:cs="Times New Roman"/>
          <w:color w:val="000000" w:themeColor="text1"/>
          <w:sz w:val="24"/>
          <w:szCs w:val="24"/>
          <w:lang w:eastAsia="et-EE"/>
        </w:rPr>
        <w:t>õigsus on dokumentaalselt tõendatav.</w:t>
      </w:r>
      <w:r w:rsidR="00E532B5">
        <w:rPr>
          <w:rFonts w:ascii="Times New Roman" w:eastAsia="Times New Roman" w:hAnsi="Times New Roman" w:cs="Times New Roman"/>
          <w:color w:val="000000" w:themeColor="text1"/>
          <w:sz w:val="24"/>
          <w:szCs w:val="24"/>
          <w:lang w:eastAsia="et-EE"/>
        </w:rPr>
        <w:t xml:space="preserve"> </w:t>
      </w:r>
      <w:r w:rsidR="007E73D2">
        <w:rPr>
          <w:rFonts w:ascii="Times New Roman" w:eastAsia="Times New Roman" w:hAnsi="Times New Roman" w:cs="Times New Roman"/>
          <w:color w:val="000000" w:themeColor="text1"/>
          <w:sz w:val="24"/>
          <w:szCs w:val="24"/>
          <w:lang w:eastAsia="et-EE"/>
        </w:rPr>
        <w:t>Tegevusnäitajate aluseks olevate d</w:t>
      </w:r>
      <w:r w:rsidR="00E532B5">
        <w:rPr>
          <w:rFonts w:ascii="Times New Roman" w:eastAsia="Times New Roman" w:hAnsi="Times New Roman" w:cs="Times New Roman"/>
          <w:color w:val="000000" w:themeColor="text1"/>
          <w:sz w:val="24"/>
          <w:szCs w:val="24"/>
          <w:lang w:eastAsia="et-EE"/>
        </w:rPr>
        <w:t xml:space="preserve">okumentide säilitamise tähtajad kehtestab </w:t>
      </w:r>
      <w:r w:rsidR="007E73D2">
        <w:rPr>
          <w:rFonts w:ascii="Times New Roman" w:eastAsia="Times New Roman" w:hAnsi="Times New Roman" w:cs="Times New Roman"/>
          <w:color w:val="000000" w:themeColor="text1"/>
          <w:sz w:val="24"/>
          <w:szCs w:val="24"/>
          <w:lang w:eastAsia="et-EE"/>
        </w:rPr>
        <w:t>täienduskoolitusasutus.</w:t>
      </w:r>
      <w:r w:rsidRPr="004A0C36">
        <w:rPr>
          <w:rFonts w:ascii="Times New Roman" w:eastAsia="Times New Roman" w:hAnsi="Times New Roman" w:cs="Times New Roman"/>
          <w:color w:val="000000" w:themeColor="text1"/>
          <w:sz w:val="24"/>
          <w:szCs w:val="24"/>
          <w:lang w:eastAsia="et-EE"/>
        </w:rPr>
        <w:t>“;</w:t>
      </w:r>
    </w:p>
    <w:p w14:paraId="09A79F96"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7EA1F370" w14:textId="09355483" w:rsidR="00501AC8" w:rsidRPr="00BD433B" w:rsidRDefault="00BD433B" w:rsidP="00BD433B">
      <w:pPr>
        <w:shd w:val="clear" w:color="auto" w:fill="FFFFFF" w:themeFill="background1"/>
        <w:tabs>
          <w:tab w:val="left" w:pos="66"/>
        </w:tabs>
        <w:spacing w:after="0" w:line="240" w:lineRule="auto"/>
        <w:jc w:val="both"/>
        <w:rPr>
          <w:rFonts w:ascii="Times New Roman" w:eastAsia="Times New Roman" w:hAnsi="Times New Roman" w:cs="Times New Roman"/>
          <w:color w:val="202020"/>
          <w:sz w:val="24"/>
          <w:szCs w:val="24"/>
          <w:lang w:eastAsia="et-EE"/>
        </w:rPr>
      </w:pPr>
      <w:bookmarkStart w:id="89" w:name="_Hlk87625023"/>
      <w:r>
        <w:rPr>
          <w:rFonts w:ascii="Times New Roman" w:eastAsia="Times New Roman" w:hAnsi="Times New Roman" w:cs="Times New Roman"/>
          <w:b/>
          <w:bCs/>
          <w:color w:val="202020"/>
          <w:sz w:val="24"/>
          <w:szCs w:val="24"/>
          <w:lang w:eastAsia="et-EE"/>
        </w:rPr>
        <w:t xml:space="preserve">11) </w:t>
      </w:r>
      <w:r w:rsidR="00501AC8" w:rsidRPr="00BD433B">
        <w:rPr>
          <w:rFonts w:ascii="Times New Roman" w:eastAsia="Times New Roman" w:hAnsi="Times New Roman" w:cs="Times New Roman"/>
          <w:color w:val="202020"/>
          <w:sz w:val="24"/>
          <w:szCs w:val="24"/>
          <w:lang w:eastAsia="et-EE"/>
        </w:rPr>
        <w:t>paragrahvi 9 lõige 2 muudetakse ja sõnastatakse järgmiselt:</w:t>
      </w:r>
    </w:p>
    <w:p w14:paraId="26050780"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bookmarkEnd w:id="89"/>
    <w:p w14:paraId="29FD7E10" w14:textId="7777777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202020"/>
          <w:sz w:val="24"/>
          <w:szCs w:val="24"/>
          <w:lang w:eastAsia="et-EE"/>
        </w:rPr>
        <w:t>„(2) Täienduskoolitust viiakse läbi täienduskoolitusasutuse kinnitatud õpiväljundipõhise õppekava ja õppekorralduse aluste kohaselt.</w:t>
      </w:r>
      <w:r w:rsidRPr="004A0C36">
        <w:rPr>
          <w:rFonts w:ascii="Times New Roman" w:eastAsia="Times New Roman" w:hAnsi="Times New Roman" w:cs="Times New Roman"/>
          <w:color w:val="000000" w:themeColor="text1"/>
          <w:sz w:val="24"/>
          <w:szCs w:val="24"/>
          <w:lang w:eastAsia="et-EE"/>
        </w:rPr>
        <w:t xml:space="preserve"> Õpiväljundid on õppimise tulemusel omandatavad teadmised ja oskused, mille saavutatust on võimalik tõendada ja hinnata.“;</w:t>
      </w:r>
      <w:bookmarkStart w:id="90" w:name="_Hlk89694065"/>
      <w:bookmarkEnd w:id="90"/>
    </w:p>
    <w:p w14:paraId="7CD9E701"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4E7FFE3C" w14:textId="09D06D06" w:rsidR="00501AC8" w:rsidRPr="004A0C36" w:rsidRDefault="00BD433B" w:rsidP="00BD433B">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 xml:space="preserve">12) </w:t>
      </w:r>
      <w:r w:rsidR="00501AC8" w:rsidRPr="004A0C36">
        <w:rPr>
          <w:rFonts w:ascii="Times New Roman" w:eastAsia="Times New Roman" w:hAnsi="Times New Roman" w:cs="Times New Roman"/>
          <w:color w:val="202020"/>
          <w:sz w:val="24"/>
          <w:szCs w:val="24"/>
          <w:lang w:eastAsia="et-EE"/>
        </w:rPr>
        <w:t xml:space="preserve">paragrahvi 9 lõiget 3 täiendatakse kolmanda </w:t>
      </w:r>
      <w:r>
        <w:rPr>
          <w:rFonts w:ascii="Times New Roman" w:eastAsia="Times New Roman" w:hAnsi="Times New Roman" w:cs="Times New Roman"/>
          <w:color w:val="202020"/>
          <w:sz w:val="24"/>
          <w:szCs w:val="24"/>
          <w:lang w:eastAsia="et-EE"/>
        </w:rPr>
        <w:t xml:space="preserve">ja neljanda </w:t>
      </w:r>
      <w:r w:rsidR="00501AC8" w:rsidRPr="004A0C36">
        <w:rPr>
          <w:rFonts w:ascii="Times New Roman" w:eastAsia="Times New Roman" w:hAnsi="Times New Roman" w:cs="Times New Roman"/>
          <w:color w:val="202020"/>
          <w:sz w:val="24"/>
          <w:szCs w:val="24"/>
          <w:lang w:eastAsia="et-EE"/>
        </w:rPr>
        <w:t>lausega</w:t>
      </w:r>
      <w:r>
        <w:rPr>
          <w:rFonts w:ascii="Times New Roman" w:eastAsia="Times New Roman" w:hAnsi="Times New Roman" w:cs="Times New Roman"/>
          <w:color w:val="202020"/>
          <w:sz w:val="24"/>
          <w:szCs w:val="24"/>
          <w:lang w:eastAsia="et-EE"/>
        </w:rPr>
        <w:t xml:space="preserve"> järgmises sõnastuses</w:t>
      </w:r>
      <w:r w:rsidR="00501AC8" w:rsidRPr="004A0C36">
        <w:rPr>
          <w:rFonts w:ascii="Times New Roman" w:eastAsia="Times New Roman" w:hAnsi="Times New Roman" w:cs="Times New Roman"/>
          <w:color w:val="202020"/>
          <w:sz w:val="24"/>
          <w:szCs w:val="24"/>
          <w:lang w:eastAsia="et-EE"/>
        </w:rPr>
        <w:t>:</w:t>
      </w:r>
    </w:p>
    <w:p w14:paraId="1F491ACA"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52958CCD" w14:textId="77777777" w:rsidR="00501AC8" w:rsidRPr="004A0C36" w:rsidRDefault="00501AC8" w:rsidP="004A0C36">
      <w:pPr>
        <w:spacing w:after="0" w:line="240" w:lineRule="auto"/>
        <w:jc w:val="both"/>
        <w:rPr>
          <w:rFonts w:ascii="Times New Roman" w:hAnsi="Times New Roman" w:cs="Times New Roman"/>
          <w:color w:val="000000" w:themeColor="text1"/>
          <w:sz w:val="24"/>
          <w:szCs w:val="24"/>
        </w:rPr>
      </w:pPr>
      <w:r w:rsidRPr="004A0C36">
        <w:rPr>
          <w:rFonts w:ascii="Times New Roman" w:eastAsia="Times New Roman" w:hAnsi="Times New Roman" w:cs="Times New Roman"/>
          <w:color w:val="202020"/>
          <w:sz w:val="24"/>
          <w:szCs w:val="24"/>
          <w:lang w:eastAsia="et-EE"/>
        </w:rPr>
        <w:t>„</w:t>
      </w:r>
      <w:commentRangeStart w:id="91"/>
      <w:r w:rsidRPr="004A0C36">
        <w:rPr>
          <w:rFonts w:ascii="Times New Roman" w:eastAsia="Times New Roman" w:hAnsi="Times New Roman" w:cs="Times New Roman"/>
          <w:color w:val="202020"/>
          <w:sz w:val="24"/>
          <w:szCs w:val="24"/>
          <w:lang w:eastAsia="et-EE"/>
        </w:rPr>
        <w:t>Mikrokvalifikatsiooniõppe</w:t>
      </w:r>
      <w:commentRangeEnd w:id="91"/>
      <w:r w:rsidR="00736239">
        <w:rPr>
          <w:rStyle w:val="Kommentaariviide"/>
          <w:rFonts w:ascii="Times New Roman" w:eastAsia="Times New Roman" w:hAnsi="Times New Roman"/>
          <w:lang w:eastAsia="ar-SA"/>
        </w:rPr>
        <w:commentReference w:id="91"/>
      </w:r>
      <w:r w:rsidRPr="004A0C36">
        <w:rPr>
          <w:rFonts w:ascii="Times New Roman" w:eastAsia="Times New Roman" w:hAnsi="Times New Roman" w:cs="Times New Roman"/>
          <w:color w:val="202020"/>
          <w:sz w:val="24"/>
          <w:szCs w:val="24"/>
          <w:lang w:eastAsia="et-EE"/>
        </w:rPr>
        <w:t xml:space="preserve"> maht määratakse ainepunktides. </w:t>
      </w:r>
      <w:r w:rsidRPr="004A0C36">
        <w:rPr>
          <w:rFonts w:ascii="Times New Roman" w:hAnsi="Times New Roman" w:cs="Times New Roman"/>
          <w:color w:val="000000" w:themeColor="text1"/>
          <w:sz w:val="24"/>
          <w:szCs w:val="24"/>
        </w:rPr>
        <w:t>Üks ainepunkt vastab 26 tunnile õppija tööle teadmiste ja oskuste omandamisel.</w:t>
      </w:r>
      <w:r w:rsidRPr="004A0C36">
        <w:rPr>
          <w:rFonts w:ascii="Times New Roman" w:eastAsia="Times New Roman" w:hAnsi="Times New Roman" w:cs="Times New Roman"/>
          <w:color w:val="202020"/>
          <w:sz w:val="24"/>
          <w:szCs w:val="24"/>
          <w:lang w:eastAsia="et-EE"/>
        </w:rPr>
        <w:t>“;</w:t>
      </w:r>
    </w:p>
    <w:p w14:paraId="4E477102" w14:textId="77777777" w:rsidR="00501AC8" w:rsidRPr="004A0C36" w:rsidRDefault="00501AC8" w:rsidP="004A0C36">
      <w:pPr>
        <w:shd w:val="clear" w:color="auto" w:fill="FFFFFF"/>
        <w:spacing w:after="0" w:line="240" w:lineRule="auto"/>
        <w:jc w:val="both"/>
        <w:rPr>
          <w:rFonts w:ascii="Times New Roman" w:eastAsia="Times New Roman" w:hAnsi="Times New Roman" w:cs="Times New Roman"/>
          <w:color w:val="202020"/>
          <w:sz w:val="24"/>
          <w:szCs w:val="24"/>
          <w:lang w:eastAsia="et-EE"/>
        </w:rPr>
      </w:pPr>
    </w:p>
    <w:p w14:paraId="7EC7ADA9" w14:textId="5D5F7254" w:rsidR="00501AC8" w:rsidRPr="004A0C36" w:rsidRDefault="00F17A20" w:rsidP="00F17A20">
      <w:pPr>
        <w:tabs>
          <w:tab w:val="left" w:pos="0"/>
        </w:tabs>
        <w:spacing w:after="0" w:line="240" w:lineRule="auto"/>
        <w:jc w:val="both"/>
        <w:rPr>
          <w:rFonts w:ascii="Times New Roman" w:hAnsi="Times New Roman" w:cs="Times New Roman"/>
          <w:color w:val="202020"/>
          <w:sz w:val="24"/>
          <w:szCs w:val="24"/>
          <w:shd w:val="clear" w:color="auto" w:fill="FFFFFF"/>
        </w:rPr>
      </w:pPr>
      <w:r>
        <w:rPr>
          <w:rFonts w:ascii="Times New Roman" w:eastAsia="Times New Roman" w:hAnsi="Times New Roman" w:cs="Times New Roman"/>
          <w:b/>
          <w:color w:val="000000" w:themeColor="text1"/>
          <w:sz w:val="24"/>
          <w:szCs w:val="24"/>
          <w:bdr w:val="none" w:sz="0" w:space="0" w:color="auto" w:frame="1"/>
          <w:lang w:eastAsia="et-EE"/>
        </w:rPr>
        <w:t xml:space="preserve">13) </w:t>
      </w:r>
      <w:bookmarkStart w:id="92" w:name="_Hlk87625930"/>
      <w:r w:rsidR="00501AC8" w:rsidRPr="004A0C36">
        <w:rPr>
          <w:rFonts w:ascii="Times New Roman" w:eastAsia="Times New Roman" w:hAnsi="Times New Roman" w:cs="Times New Roman"/>
          <w:bCs/>
          <w:color w:val="000000" w:themeColor="text1"/>
          <w:sz w:val="24"/>
          <w:szCs w:val="24"/>
          <w:bdr w:val="none" w:sz="0" w:space="0" w:color="auto" w:frame="1"/>
          <w:lang w:eastAsia="et-EE"/>
        </w:rPr>
        <w:t xml:space="preserve">paragrahvi 10 tekst </w:t>
      </w:r>
      <w:r w:rsidR="00501AC8" w:rsidRPr="004A0C36">
        <w:rPr>
          <w:rFonts w:ascii="Times New Roman" w:hAnsi="Times New Roman" w:cs="Times New Roman"/>
          <w:color w:val="202020"/>
          <w:sz w:val="24"/>
          <w:szCs w:val="24"/>
          <w:shd w:val="clear" w:color="auto" w:fill="FFFFFF"/>
        </w:rPr>
        <w:t xml:space="preserve">muudetakse ja sõnastatakse järgmiselt: </w:t>
      </w:r>
    </w:p>
    <w:p w14:paraId="4D5E3104" w14:textId="77777777" w:rsidR="00501AC8" w:rsidRPr="004A0C36" w:rsidRDefault="00501AC8" w:rsidP="004A0C36">
      <w:pPr>
        <w:pStyle w:val="Loendilik"/>
        <w:spacing w:after="0" w:line="240" w:lineRule="auto"/>
        <w:ind w:left="0"/>
        <w:contextualSpacing w:val="0"/>
        <w:jc w:val="both"/>
        <w:rPr>
          <w:rFonts w:ascii="Times New Roman" w:hAnsi="Times New Roman" w:cs="Times New Roman"/>
          <w:color w:val="202020"/>
          <w:sz w:val="24"/>
          <w:szCs w:val="24"/>
          <w:shd w:val="clear" w:color="auto" w:fill="FFFFFF"/>
        </w:rPr>
      </w:pPr>
    </w:p>
    <w:p w14:paraId="4919AD4B" w14:textId="7A12D223" w:rsidR="00501AC8" w:rsidRPr="004A0C36" w:rsidRDefault="00501AC8" w:rsidP="004A0C36">
      <w:pPr>
        <w:pStyle w:val="Loendilik"/>
        <w:spacing w:after="0" w:line="240" w:lineRule="auto"/>
        <w:ind w:left="0"/>
        <w:contextualSpacing w:val="0"/>
        <w:jc w:val="both"/>
        <w:rPr>
          <w:rFonts w:ascii="Times New Roman" w:hAnsi="Times New Roman" w:cs="Times New Roman"/>
          <w:color w:val="000000" w:themeColor="text1"/>
          <w:sz w:val="24"/>
          <w:szCs w:val="24"/>
        </w:rPr>
      </w:pPr>
      <w:r w:rsidRPr="004A0C36">
        <w:rPr>
          <w:rFonts w:ascii="Times New Roman" w:hAnsi="Times New Roman" w:cs="Times New Roman"/>
          <w:color w:val="202020"/>
          <w:sz w:val="24"/>
          <w:szCs w:val="24"/>
          <w:shd w:val="clear" w:color="auto" w:fill="FFFFFF"/>
        </w:rPr>
        <w:lastRenderedPageBreak/>
        <w:t>„</w:t>
      </w:r>
      <w:bookmarkEnd w:id="92"/>
      <w:r w:rsidRPr="004A0C36">
        <w:rPr>
          <w:rFonts w:ascii="Times New Roman" w:hAnsi="Times New Roman" w:cs="Times New Roman"/>
          <w:color w:val="000000" w:themeColor="text1"/>
          <w:sz w:val="24"/>
          <w:szCs w:val="24"/>
        </w:rPr>
        <w:t xml:space="preserve">Õppekeskkond on õppijate õppimist ja arengut toetav füüsiline või digitaalne keskkond. </w:t>
      </w:r>
      <w:r w:rsidRPr="004A0C36">
        <w:rPr>
          <w:rFonts w:ascii="Times New Roman" w:eastAsia="Times New Roman" w:hAnsi="Times New Roman" w:cs="Times New Roman"/>
          <w:color w:val="202020"/>
          <w:sz w:val="24"/>
          <w:szCs w:val="24"/>
          <w:lang w:eastAsia="et-EE"/>
        </w:rPr>
        <w:t>Täienduskoolitusasutuse õppekeskkond peab olema täienduskoolituseks ja õppekava õpiväljundite saavutamiseks</w:t>
      </w:r>
      <w:r w:rsidR="00AC4C3A" w:rsidRPr="004A0C36">
        <w:rPr>
          <w:rFonts w:ascii="Times New Roman" w:eastAsia="Times New Roman" w:hAnsi="Times New Roman" w:cs="Times New Roman"/>
          <w:color w:val="202020"/>
          <w:sz w:val="24"/>
          <w:szCs w:val="24"/>
          <w:lang w:eastAsia="et-EE"/>
        </w:rPr>
        <w:t xml:space="preserve"> </w:t>
      </w:r>
      <w:commentRangeStart w:id="93"/>
      <w:r w:rsidR="00AC4C3A" w:rsidRPr="004A0C36">
        <w:rPr>
          <w:rFonts w:ascii="Times New Roman" w:eastAsia="Times New Roman" w:hAnsi="Times New Roman" w:cs="Times New Roman"/>
          <w:color w:val="202020"/>
          <w:sz w:val="24"/>
          <w:szCs w:val="24"/>
          <w:lang w:eastAsia="et-EE"/>
        </w:rPr>
        <w:t>piisav</w:t>
      </w:r>
      <w:commentRangeEnd w:id="93"/>
      <w:r w:rsidR="00B2255A">
        <w:rPr>
          <w:rStyle w:val="Kommentaariviide"/>
          <w:rFonts w:ascii="Times New Roman" w:eastAsia="Times New Roman" w:hAnsi="Times New Roman"/>
          <w:lang w:eastAsia="ar-SA"/>
        </w:rPr>
        <w:commentReference w:id="93"/>
      </w:r>
      <w:r w:rsidRPr="004A0C36">
        <w:rPr>
          <w:rFonts w:ascii="Times New Roman" w:eastAsia="Times New Roman" w:hAnsi="Times New Roman" w:cs="Times New Roman"/>
          <w:color w:val="202020"/>
          <w:sz w:val="24"/>
          <w:szCs w:val="24"/>
          <w:lang w:eastAsia="et-EE"/>
        </w:rPr>
        <w:t>.</w:t>
      </w:r>
      <w:r w:rsidRPr="004A0C36">
        <w:rPr>
          <w:rFonts w:ascii="Times New Roman" w:hAnsi="Times New Roman" w:cs="Times New Roman"/>
          <w:color w:val="000000" w:themeColor="text1"/>
          <w:sz w:val="24"/>
          <w:szCs w:val="24"/>
        </w:rPr>
        <w:t>“;</w:t>
      </w:r>
    </w:p>
    <w:p w14:paraId="4B2A7D75" w14:textId="77777777" w:rsidR="00957723" w:rsidRPr="004A0C36" w:rsidRDefault="00957723" w:rsidP="004A0C36">
      <w:pPr>
        <w:pStyle w:val="Loendilik"/>
        <w:spacing w:after="0" w:line="240" w:lineRule="auto"/>
        <w:ind w:left="0"/>
        <w:contextualSpacing w:val="0"/>
        <w:jc w:val="both"/>
        <w:rPr>
          <w:rFonts w:ascii="Times New Roman" w:eastAsia="Times New Roman" w:hAnsi="Times New Roman" w:cs="Times New Roman"/>
          <w:color w:val="202020"/>
          <w:sz w:val="24"/>
          <w:szCs w:val="24"/>
          <w:lang w:eastAsia="et-EE"/>
        </w:rPr>
      </w:pPr>
    </w:p>
    <w:p w14:paraId="7919F254" w14:textId="50E34F2F" w:rsidR="00501AC8" w:rsidRDefault="00F17A20" w:rsidP="00F17A20">
      <w:pPr>
        <w:pStyle w:val="Loendilik"/>
        <w:spacing w:after="0" w:line="240" w:lineRule="auto"/>
        <w:ind w:left="0"/>
        <w:contextualSpacing w:val="0"/>
        <w:jc w:val="both"/>
        <w:rPr>
          <w:rFonts w:ascii="Times New Roman" w:eastAsia="Times New Roman" w:hAnsi="Times New Roman" w:cs="Times New Roman"/>
          <w:bCs/>
          <w:color w:val="202020"/>
          <w:sz w:val="24"/>
          <w:szCs w:val="24"/>
          <w:lang w:eastAsia="et-EE"/>
        </w:rPr>
      </w:pPr>
      <w:bookmarkStart w:id="94" w:name="_Hlk89760700"/>
      <w:bookmarkStart w:id="95" w:name="_Hlk93405315"/>
      <w:r>
        <w:rPr>
          <w:rFonts w:ascii="Times New Roman" w:eastAsia="Times New Roman" w:hAnsi="Times New Roman" w:cs="Times New Roman"/>
          <w:b/>
          <w:color w:val="202020"/>
          <w:sz w:val="24"/>
          <w:szCs w:val="24"/>
          <w:lang w:eastAsia="et-EE"/>
        </w:rPr>
        <w:t xml:space="preserve">14) </w:t>
      </w:r>
      <w:r w:rsidR="00501AC8" w:rsidRPr="004A0C36">
        <w:rPr>
          <w:rFonts w:ascii="Times New Roman" w:eastAsia="Times New Roman" w:hAnsi="Times New Roman" w:cs="Times New Roman"/>
          <w:bCs/>
          <w:color w:val="202020"/>
          <w:sz w:val="24"/>
          <w:szCs w:val="24"/>
          <w:lang w:eastAsia="et-EE"/>
        </w:rPr>
        <w:t>paragrahvi 11 lõi</w:t>
      </w:r>
      <w:r>
        <w:rPr>
          <w:rFonts w:ascii="Times New Roman" w:eastAsia="Times New Roman" w:hAnsi="Times New Roman" w:cs="Times New Roman"/>
          <w:bCs/>
          <w:color w:val="202020"/>
          <w:sz w:val="24"/>
          <w:szCs w:val="24"/>
          <w:lang w:eastAsia="et-EE"/>
        </w:rPr>
        <w:t xml:space="preserve">get </w:t>
      </w:r>
      <w:r w:rsidR="00501AC8" w:rsidRPr="004A0C36">
        <w:rPr>
          <w:rFonts w:ascii="Times New Roman" w:eastAsia="Times New Roman" w:hAnsi="Times New Roman" w:cs="Times New Roman"/>
          <w:bCs/>
          <w:color w:val="202020"/>
          <w:sz w:val="24"/>
          <w:szCs w:val="24"/>
          <w:lang w:eastAsia="et-EE"/>
        </w:rPr>
        <w:t xml:space="preserve">1 </w:t>
      </w:r>
      <w:r>
        <w:rPr>
          <w:rFonts w:ascii="Times New Roman" w:eastAsia="Times New Roman" w:hAnsi="Times New Roman" w:cs="Times New Roman"/>
          <w:bCs/>
          <w:color w:val="202020"/>
          <w:sz w:val="24"/>
          <w:szCs w:val="24"/>
          <w:lang w:eastAsia="et-EE"/>
        </w:rPr>
        <w:t>täiendatakse teise ja kolmanda lausega järgmises sõnastuses</w:t>
      </w:r>
      <w:r w:rsidR="00501AC8" w:rsidRPr="004A0C36">
        <w:rPr>
          <w:rFonts w:ascii="Times New Roman" w:eastAsia="Times New Roman" w:hAnsi="Times New Roman" w:cs="Times New Roman"/>
          <w:bCs/>
          <w:color w:val="202020"/>
          <w:sz w:val="24"/>
          <w:szCs w:val="24"/>
          <w:lang w:eastAsia="et-EE"/>
        </w:rPr>
        <w:t xml:space="preserve">: </w:t>
      </w:r>
    </w:p>
    <w:p w14:paraId="6FC32D09" w14:textId="77777777" w:rsidR="00F17A20" w:rsidRPr="004A0C36" w:rsidRDefault="00F17A20" w:rsidP="00F17A20">
      <w:pPr>
        <w:pStyle w:val="Loendilik"/>
        <w:spacing w:after="0" w:line="240" w:lineRule="auto"/>
        <w:ind w:left="0"/>
        <w:contextualSpacing w:val="0"/>
        <w:jc w:val="both"/>
        <w:rPr>
          <w:rFonts w:ascii="Times New Roman" w:hAnsi="Times New Roman" w:cs="Times New Roman"/>
          <w:bCs/>
          <w:sz w:val="24"/>
          <w:szCs w:val="24"/>
        </w:rPr>
      </w:pPr>
    </w:p>
    <w:p w14:paraId="737289C8" w14:textId="1ED491E1" w:rsidR="00501AC8" w:rsidRPr="004A0C36" w:rsidRDefault="00501AC8" w:rsidP="004A0C36">
      <w:pPr>
        <w:spacing w:after="0" w:line="240" w:lineRule="auto"/>
        <w:jc w:val="both"/>
        <w:rPr>
          <w:rFonts w:ascii="Times New Roman" w:hAnsi="Times New Roman" w:cs="Times New Roman"/>
          <w:bCs/>
          <w:color w:val="000000" w:themeColor="text1"/>
          <w:sz w:val="24"/>
          <w:szCs w:val="24"/>
        </w:rPr>
      </w:pPr>
      <w:r w:rsidRPr="004A0C36">
        <w:rPr>
          <w:rFonts w:ascii="Times New Roman" w:hAnsi="Times New Roman" w:cs="Times New Roman"/>
          <w:bCs/>
          <w:color w:val="202020"/>
          <w:sz w:val="24"/>
          <w:szCs w:val="24"/>
          <w:shd w:val="clear" w:color="auto" w:fill="FFFFFF"/>
        </w:rPr>
        <w:t>„</w:t>
      </w:r>
      <w:r w:rsidRPr="004A0C36">
        <w:rPr>
          <w:rFonts w:ascii="Times New Roman" w:hAnsi="Times New Roman" w:cs="Times New Roman"/>
          <w:bCs/>
          <w:color w:val="000000" w:themeColor="text1"/>
          <w:sz w:val="24"/>
          <w:szCs w:val="24"/>
        </w:rPr>
        <w:t>Täiskasvanute koolitajal peavad olema koolitatavas valdkonnas erialased ja täiskasvanute koolitaja kompetentsid. Täiskasvanute koolitaja kompetentside olemasolu hindab täienduskoolitusasutus.</w:t>
      </w:r>
      <w:r w:rsidR="003D1FC5">
        <w:rPr>
          <w:rFonts w:ascii="Times New Roman" w:hAnsi="Times New Roman" w:cs="Times New Roman"/>
          <w:bCs/>
          <w:color w:val="000000" w:themeColor="text1"/>
          <w:sz w:val="24"/>
          <w:szCs w:val="24"/>
        </w:rPr>
        <w:t>“;</w:t>
      </w:r>
    </w:p>
    <w:p w14:paraId="0C1CB4DF" w14:textId="77777777" w:rsidR="00501AC8" w:rsidRPr="004A0C36" w:rsidRDefault="00501AC8" w:rsidP="004A0C36">
      <w:pPr>
        <w:spacing w:after="0" w:line="240" w:lineRule="auto"/>
        <w:jc w:val="both"/>
        <w:rPr>
          <w:rFonts w:ascii="Times New Roman" w:hAnsi="Times New Roman" w:cs="Times New Roman"/>
          <w:bCs/>
          <w:color w:val="000000" w:themeColor="text1"/>
          <w:sz w:val="24"/>
          <w:szCs w:val="24"/>
        </w:rPr>
      </w:pPr>
    </w:p>
    <w:p w14:paraId="69450DFE" w14:textId="77777777" w:rsidR="00F17A20" w:rsidRDefault="00F17A20" w:rsidP="004A0C36">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
          <w:color w:val="000000" w:themeColor="text1"/>
          <w:sz w:val="24"/>
          <w:szCs w:val="24"/>
        </w:rPr>
        <w:t xml:space="preserve">15) </w:t>
      </w:r>
      <w:r>
        <w:rPr>
          <w:rFonts w:ascii="Times New Roman" w:hAnsi="Times New Roman" w:cs="Times New Roman"/>
          <w:bCs/>
          <w:color w:val="000000" w:themeColor="text1"/>
          <w:sz w:val="24"/>
          <w:szCs w:val="24"/>
        </w:rPr>
        <w:t>paragrahvi 11 täiendatakse lõikega 1</w:t>
      </w:r>
      <w:r w:rsidRPr="00F17A20">
        <w:rPr>
          <w:rFonts w:ascii="Times New Roman" w:hAnsi="Times New Roman" w:cs="Times New Roman"/>
          <w:bCs/>
          <w:color w:val="000000" w:themeColor="text1"/>
          <w:sz w:val="24"/>
          <w:szCs w:val="24"/>
          <w:vertAlign w:val="superscript"/>
        </w:rPr>
        <w:t>1</w:t>
      </w:r>
      <w:r>
        <w:rPr>
          <w:rFonts w:ascii="Times New Roman" w:hAnsi="Times New Roman" w:cs="Times New Roman"/>
          <w:bCs/>
          <w:color w:val="000000" w:themeColor="text1"/>
          <w:sz w:val="24"/>
          <w:szCs w:val="24"/>
        </w:rPr>
        <w:t xml:space="preserve"> järgmises sõnastuses: </w:t>
      </w:r>
    </w:p>
    <w:p w14:paraId="644F70D6" w14:textId="77777777" w:rsidR="00F17A20" w:rsidRDefault="00F17A20" w:rsidP="004A0C36">
      <w:pPr>
        <w:spacing w:after="0" w:line="240" w:lineRule="auto"/>
        <w:jc w:val="both"/>
        <w:rPr>
          <w:rFonts w:ascii="Times New Roman" w:hAnsi="Times New Roman" w:cs="Times New Roman"/>
          <w:bCs/>
          <w:color w:val="000000" w:themeColor="text1"/>
          <w:sz w:val="24"/>
          <w:szCs w:val="24"/>
        </w:rPr>
      </w:pPr>
    </w:p>
    <w:p w14:paraId="44538230" w14:textId="24282307" w:rsidR="00501AC8" w:rsidRDefault="00F17A20" w:rsidP="004A0C36">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w:t>
      </w:r>
      <w:r w:rsidR="00501AC8" w:rsidRPr="004A0C36">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1</w:t>
      </w:r>
      <w:r w:rsidRPr="00F17A20">
        <w:rPr>
          <w:rFonts w:ascii="Times New Roman" w:hAnsi="Times New Roman" w:cs="Times New Roman"/>
          <w:bCs/>
          <w:color w:val="000000" w:themeColor="text1"/>
          <w:sz w:val="24"/>
          <w:szCs w:val="24"/>
          <w:vertAlign w:val="superscript"/>
        </w:rPr>
        <w:t>1</w:t>
      </w:r>
      <w:r w:rsidR="00501AC8" w:rsidRPr="004A0C36">
        <w:rPr>
          <w:rFonts w:ascii="Times New Roman" w:hAnsi="Times New Roman" w:cs="Times New Roman"/>
          <w:bCs/>
          <w:color w:val="000000" w:themeColor="text1"/>
          <w:sz w:val="24"/>
          <w:szCs w:val="24"/>
        </w:rPr>
        <w:t xml:space="preserve">) </w:t>
      </w:r>
      <w:r w:rsidR="00A355ED" w:rsidRPr="004A0C36">
        <w:rPr>
          <w:rFonts w:ascii="Times New Roman" w:eastAsia="Times New Roman" w:hAnsi="Times New Roman" w:cs="Times New Roman"/>
          <w:bCs/>
          <w:color w:val="000000"/>
          <w:sz w:val="24"/>
          <w:szCs w:val="24"/>
          <w:lang w:eastAsia="et-EE"/>
        </w:rPr>
        <w:t xml:space="preserve">Valdkonna eest vastutav minister võib määrusega kehtestada </w:t>
      </w:r>
      <w:bookmarkStart w:id="96" w:name="_Hlk142655214"/>
      <w:r w:rsidR="00A355ED" w:rsidRPr="004A0C36">
        <w:rPr>
          <w:rFonts w:ascii="Times New Roman" w:eastAsia="Times New Roman" w:hAnsi="Times New Roman" w:cs="Times New Roman"/>
          <w:bCs/>
          <w:color w:val="000000"/>
          <w:sz w:val="24"/>
          <w:szCs w:val="24"/>
          <w:lang w:eastAsia="et-EE"/>
        </w:rPr>
        <w:t>täiskasvanute koolitajale kvalifikatsiooni-, õpi- või töökogemuse nõuded</w:t>
      </w:r>
      <w:bookmarkEnd w:id="96"/>
      <w:r w:rsidR="00A355ED" w:rsidRPr="004A0C36">
        <w:rPr>
          <w:rFonts w:ascii="Times New Roman" w:eastAsia="Times New Roman" w:hAnsi="Times New Roman" w:cs="Times New Roman"/>
          <w:bCs/>
          <w:color w:val="000000"/>
          <w:sz w:val="24"/>
          <w:szCs w:val="24"/>
          <w:lang w:eastAsia="et-EE"/>
        </w:rPr>
        <w:t>.</w:t>
      </w:r>
      <w:r w:rsidR="00501AC8" w:rsidRPr="004A0C36">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w:t>
      </w:r>
    </w:p>
    <w:p w14:paraId="3587D6A4" w14:textId="77777777" w:rsidR="00F17A20" w:rsidRPr="004A0C36" w:rsidRDefault="00F17A20" w:rsidP="004A0C36">
      <w:pPr>
        <w:spacing w:after="0" w:line="240" w:lineRule="auto"/>
        <w:jc w:val="both"/>
        <w:rPr>
          <w:rFonts w:ascii="Times New Roman" w:hAnsi="Times New Roman" w:cs="Times New Roman"/>
          <w:bCs/>
          <w:color w:val="000000" w:themeColor="text1"/>
          <w:sz w:val="24"/>
          <w:szCs w:val="24"/>
        </w:rPr>
      </w:pPr>
    </w:p>
    <w:bookmarkEnd w:id="94"/>
    <w:bookmarkEnd w:id="95"/>
    <w:p w14:paraId="52B64799" w14:textId="6EDF9EC5" w:rsidR="00501AC8" w:rsidRDefault="00F17A20" w:rsidP="00F17A20">
      <w:pPr>
        <w:pStyle w:val="Normaallaadveeb"/>
        <w:spacing w:before="0" w:beforeAutospacing="0" w:after="0" w:afterAutospacing="0"/>
        <w:jc w:val="both"/>
        <w:rPr>
          <w:ins w:id="97" w:author="Helen Uustalu" w:date="2024-05-09T10:50:00Z"/>
          <w:color w:val="000000" w:themeColor="text1"/>
        </w:rPr>
      </w:pPr>
      <w:r>
        <w:rPr>
          <w:b/>
          <w:bCs/>
          <w:color w:val="000000" w:themeColor="text1"/>
        </w:rPr>
        <w:t>1</w:t>
      </w:r>
      <w:r w:rsidR="003D1FC5">
        <w:rPr>
          <w:b/>
          <w:bCs/>
          <w:color w:val="000000" w:themeColor="text1"/>
        </w:rPr>
        <w:t>6</w:t>
      </w:r>
      <w:r>
        <w:rPr>
          <w:b/>
          <w:bCs/>
          <w:color w:val="000000" w:themeColor="text1"/>
        </w:rPr>
        <w:t xml:space="preserve">) </w:t>
      </w:r>
      <w:r w:rsidR="00501AC8" w:rsidRPr="004A0C36">
        <w:rPr>
          <w:color w:val="000000" w:themeColor="text1"/>
        </w:rPr>
        <w:t xml:space="preserve">paragrahvi 11 </w:t>
      </w:r>
      <w:r w:rsidR="003D1FC5">
        <w:rPr>
          <w:color w:val="000000" w:themeColor="text1"/>
        </w:rPr>
        <w:t>lõige 2 muudetakse ja sõnastatakse järgmiselt</w:t>
      </w:r>
      <w:r w:rsidR="00501AC8" w:rsidRPr="004A0C36">
        <w:rPr>
          <w:color w:val="000000" w:themeColor="text1"/>
        </w:rPr>
        <w:t>:</w:t>
      </w:r>
    </w:p>
    <w:p w14:paraId="2F746A7B" w14:textId="77777777" w:rsidR="00C957EE" w:rsidRPr="004A0C36" w:rsidRDefault="00C957EE" w:rsidP="00F17A20">
      <w:pPr>
        <w:pStyle w:val="Normaallaadveeb"/>
        <w:spacing w:before="0" w:beforeAutospacing="0" w:after="0" w:afterAutospacing="0"/>
        <w:jc w:val="both"/>
        <w:rPr>
          <w:color w:val="000000" w:themeColor="text1"/>
        </w:rPr>
      </w:pPr>
    </w:p>
    <w:p w14:paraId="35E5A275" w14:textId="08BDB296" w:rsidR="00501AC8" w:rsidRPr="004A0C36" w:rsidRDefault="00501AC8" w:rsidP="004A0C36">
      <w:pPr>
        <w:spacing w:after="0" w:line="240" w:lineRule="auto"/>
        <w:jc w:val="both"/>
        <w:rPr>
          <w:rFonts w:ascii="Times New Roman" w:eastAsia="Times New Roman" w:hAnsi="Times New Roman" w:cs="Times New Roman"/>
          <w:bCs/>
          <w:color w:val="000000"/>
          <w:sz w:val="24"/>
          <w:szCs w:val="24"/>
          <w:lang w:eastAsia="et-EE"/>
        </w:rPr>
      </w:pPr>
      <w:r w:rsidRPr="004A0C36">
        <w:rPr>
          <w:rFonts w:ascii="Times New Roman" w:eastAsia="Times New Roman" w:hAnsi="Times New Roman" w:cs="Times New Roman"/>
          <w:bCs/>
          <w:color w:val="000000"/>
          <w:sz w:val="24"/>
          <w:szCs w:val="24"/>
          <w:lang w:eastAsia="et-EE"/>
        </w:rPr>
        <w:t>„(</w:t>
      </w:r>
      <w:r w:rsidR="003D1FC5">
        <w:rPr>
          <w:rFonts w:ascii="Times New Roman" w:eastAsia="Times New Roman" w:hAnsi="Times New Roman" w:cs="Times New Roman"/>
          <w:bCs/>
          <w:color w:val="000000"/>
          <w:sz w:val="24"/>
          <w:szCs w:val="24"/>
          <w:lang w:eastAsia="et-EE"/>
        </w:rPr>
        <w:t>2</w:t>
      </w:r>
      <w:r w:rsidRPr="004A0C36">
        <w:rPr>
          <w:rFonts w:ascii="Times New Roman" w:eastAsia="Times New Roman" w:hAnsi="Times New Roman" w:cs="Times New Roman"/>
          <w:bCs/>
          <w:color w:val="000000"/>
          <w:sz w:val="24"/>
          <w:szCs w:val="24"/>
          <w:lang w:eastAsia="et-EE"/>
        </w:rPr>
        <w:t>)</w:t>
      </w:r>
      <w:r w:rsidR="00A355ED" w:rsidRPr="004A0C36">
        <w:rPr>
          <w:rFonts w:ascii="Times New Roman" w:hAnsi="Times New Roman" w:cs="Times New Roman"/>
          <w:bCs/>
          <w:color w:val="000000" w:themeColor="text1"/>
          <w:sz w:val="24"/>
          <w:szCs w:val="24"/>
        </w:rPr>
        <w:t xml:space="preserve"> Täienduskoolituse läbiviimiseks tagab täienduskoolitusasutus õppe eesmärkide ja õpiväljundite saavutamiseks vajaliku arvu õppekavas kirjeldatud kvalifikatsiooni, õpi- või töökogemusega koolitajate olemasolu. </w:t>
      </w:r>
      <w:r w:rsidR="00034057" w:rsidRPr="004A0C36">
        <w:rPr>
          <w:rFonts w:ascii="Times New Roman" w:hAnsi="Times New Roman" w:cs="Times New Roman"/>
          <w:bCs/>
          <w:color w:val="000000" w:themeColor="text1"/>
          <w:sz w:val="24"/>
          <w:szCs w:val="24"/>
        </w:rPr>
        <w:t>Kui v</w:t>
      </w:r>
      <w:r w:rsidR="005A69FF" w:rsidRPr="004A0C36">
        <w:rPr>
          <w:rFonts w:ascii="Times New Roman" w:hAnsi="Times New Roman" w:cs="Times New Roman"/>
          <w:bCs/>
          <w:color w:val="000000" w:themeColor="text1"/>
          <w:sz w:val="24"/>
          <w:szCs w:val="24"/>
        </w:rPr>
        <w:t>aldkonnas</w:t>
      </w:r>
      <w:r w:rsidR="00034057" w:rsidRPr="004A0C36">
        <w:rPr>
          <w:rFonts w:ascii="Times New Roman" w:hAnsi="Times New Roman" w:cs="Times New Roman"/>
          <w:bCs/>
          <w:color w:val="000000" w:themeColor="text1"/>
          <w:sz w:val="24"/>
          <w:szCs w:val="24"/>
        </w:rPr>
        <w:t xml:space="preserve"> kehtivad</w:t>
      </w:r>
      <w:r w:rsidR="005A69FF" w:rsidRPr="004A0C36">
        <w:rPr>
          <w:rFonts w:ascii="Times New Roman" w:hAnsi="Times New Roman" w:cs="Times New Roman"/>
          <w:bCs/>
          <w:color w:val="000000" w:themeColor="text1"/>
          <w:sz w:val="24"/>
          <w:szCs w:val="24"/>
        </w:rPr>
        <w:t xml:space="preserve"> käesoleva paragrahvi lõike </w:t>
      </w:r>
      <w:r w:rsidR="007E73D2">
        <w:rPr>
          <w:rFonts w:ascii="Times New Roman" w:hAnsi="Times New Roman" w:cs="Times New Roman"/>
          <w:bCs/>
          <w:color w:val="000000" w:themeColor="text1"/>
          <w:sz w:val="24"/>
          <w:szCs w:val="24"/>
        </w:rPr>
        <w:t>1</w:t>
      </w:r>
      <w:r w:rsidR="007E73D2" w:rsidRPr="007E73D2">
        <w:rPr>
          <w:rFonts w:ascii="Times New Roman" w:hAnsi="Times New Roman" w:cs="Times New Roman"/>
          <w:bCs/>
          <w:color w:val="000000" w:themeColor="text1"/>
          <w:sz w:val="24"/>
          <w:szCs w:val="24"/>
          <w:vertAlign w:val="superscript"/>
        </w:rPr>
        <w:t>1</w:t>
      </w:r>
      <w:r w:rsidR="007E73D2">
        <w:rPr>
          <w:rFonts w:ascii="Times New Roman" w:hAnsi="Times New Roman" w:cs="Times New Roman"/>
          <w:bCs/>
          <w:color w:val="000000" w:themeColor="text1"/>
          <w:sz w:val="24"/>
          <w:szCs w:val="24"/>
        </w:rPr>
        <w:t xml:space="preserve"> </w:t>
      </w:r>
      <w:r w:rsidR="005A69FF" w:rsidRPr="004A0C36">
        <w:rPr>
          <w:rFonts w:ascii="Times New Roman" w:hAnsi="Times New Roman" w:cs="Times New Roman"/>
          <w:bCs/>
          <w:color w:val="000000" w:themeColor="text1"/>
          <w:sz w:val="24"/>
          <w:szCs w:val="24"/>
        </w:rPr>
        <w:t xml:space="preserve">alusel täiskasvanute koolitaja kvalifikatsiooni-, õpi- või töökogemuse nõuded, </w:t>
      </w:r>
      <w:r w:rsidR="006E1B63" w:rsidRPr="004A0C36">
        <w:rPr>
          <w:rFonts w:ascii="Times New Roman" w:hAnsi="Times New Roman" w:cs="Times New Roman"/>
          <w:bCs/>
          <w:color w:val="000000" w:themeColor="text1"/>
          <w:sz w:val="24"/>
          <w:szCs w:val="24"/>
        </w:rPr>
        <w:t xml:space="preserve">peavad õppekavas kirjeldatud nõuded vastama </w:t>
      </w:r>
      <w:commentRangeStart w:id="98"/>
      <w:del w:id="99" w:author="Helen Uustalu" w:date="2024-05-09T10:51:00Z">
        <w:r w:rsidR="006E1B63" w:rsidRPr="004A0C36" w:rsidDel="004824C3">
          <w:rPr>
            <w:rFonts w:ascii="Times New Roman" w:hAnsi="Times New Roman" w:cs="Times New Roman"/>
            <w:bCs/>
            <w:color w:val="000000" w:themeColor="text1"/>
            <w:sz w:val="24"/>
            <w:szCs w:val="24"/>
          </w:rPr>
          <w:delText>käesoleva paragrahvi</w:delText>
        </w:r>
      </w:del>
      <w:commentRangeEnd w:id="98"/>
      <w:r w:rsidR="004824C3">
        <w:rPr>
          <w:rStyle w:val="Kommentaariviide"/>
          <w:rFonts w:ascii="Times New Roman" w:eastAsia="Times New Roman" w:hAnsi="Times New Roman"/>
          <w:lang w:eastAsia="ar-SA"/>
        </w:rPr>
        <w:commentReference w:id="98"/>
      </w:r>
      <w:del w:id="100" w:author="Helen Uustalu" w:date="2024-05-09T10:51:00Z">
        <w:r w:rsidR="006E1B63" w:rsidRPr="004A0C36" w:rsidDel="004824C3">
          <w:rPr>
            <w:rFonts w:ascii="Times New Roman" w:hAnsi="Times New Roman" w:cs="Times New Roman"/>
            <w:bCs/>
            <w:color w:val="000000" w:themeColor="text1"/>
            <w:sz w:val="24"/>
            <w:szCs w:val="24"/>
          </w:rPr>
          <w:delText xml:space="preserve"> </w:delText>
        </w:r>
      </w:del>
      <w:r w:rsidR="006E1B63" w:rsidRPr="004A0C36">
        <w:rPr>
          <w:rFonts w:ascii="Times New Roman" w:hAnsi="Times New Roman" w:cs="Times New Roman"/>
          <w:bCs/>
          <w:color w:val="000000" w:themeColor="text1"/>
          <w:sz w:val="24"/>
          <w:szCs w:val="24"/>
        </w:rPr>
        <w:t xml:space="preserve">lõike </w:t>
      </w:r>
      <w:r w:rsidR="007E73D2">
        <w:rPr>
          <w:rFonts w:ascii="Times New Roman" w:hAnsi="Times New Roman" w:cs="Times New Roman"/>
          <w:bCs/>
          <w:color w:val="000000" w:themeColor="text1"/>
          <w:sz w:val="24"/>
          <w:szCs w:val="24"/>
        </w:rPr>
        <w:t>1</w:t>
      </w:r>
      <w:r w:rsidR="007E73D2" w:rsidRPr="007E73D2">
        <w:rPr>
          <w:rFonts w:ascii="Times New Roman" w:hAnsi="Times New Roman" w:cs="Times New Roman"/>
          <w:bCs/>
          <w:color w:val="000000" w:themeColor="text1"/>
          <w:sz w:val="24"/>
          <w:szCs w:val="24"/>
          <w:vertAlign w:val="superscript"/>
        </w:rPr>
        <w:t>1</w:t>
      </w:r>
      <w:r w:rsidR="006E1B63" w:rsidRPr="004A0C36">
        <w:rPr>
          <w:rFonts w:ascii="Times New Roman" w:hAnsi="Times New Roman" w:cs="Times New Roman"/>
          <w:bCs/>
          <w:color w:val="000000" w:themeColor="text1"/>
          <w:sz w:val="24"/>
          <w:szCs w:val="24"/>
        </w:rPr>
        <w:t xml:space="preserve"> alusel kehtestatud nõuetele</w:t>
      </w:r>
      <w:r w:rsidRPr="004A0C36">
        <w:rPr>
          <w:rFonts w:ascii="Times New Roman" w:eastAsia="Times New Roman" w:hAnsi="Times New Roman" w:cs="Times New Roman"/>
          <w:bCs/>
          <w:color w:val="000000"/>
          <w:sz w:val="24"/>
          <w:szCs w:val="24"/>
          <w:lang w:eastAsia="et-EE"/>
        </w:rPr>
        <w:t>.</w:t>
      </w:r>
      <w:r w:rsidR="003D1FC5">
        <w:rPr>
          <w:rFonts w:ascii="Times New Roman" w:eastAsia="Times New Roman" w:hAnsi="Times New Roman" w:cs="Times New Roman"/>
          <w:bCs/>
          <w:color w:val="000000"/>
          <w:sz w:val="24"/>
          <w:szCs w:val="24"/>
          <w:lang w:eastAsia="et-EE"/>
        </w:rPr>
        <w:t>“;</w:t>
      </w:r>
    </w:p>
    <w:p w14:paraId="45962F3B" w14:textId="77777777" w:rsidR="00501AC8" w:rsidRPr="004A0C36" w:rsidRDefault="00501AC8" w:rsidP="004A0C36">
      <w:pPr>
        <w:spacing w:after="0" w:line="240" w:lineRule="auto"/>
        <w:jc w:val="both"/>
        <w:rPr>
          <w:rFonts w:ascii="Times New Roman" w:eastAsia="Times New Roman" w:hAnsi="Times New Roman" w:cs="Times New Roman"/>
          <w:bCs/>
          <w:color w:val="000000"/>
          <w:sz w:val="24"/>
          <w:szCs w:val="24"/>
          <w:lang w:eastAsia="et-EE"/>
        </w:rPr>
      </w:pPr>
    </w:p>
    <w:p w14:paraId="2842F9A0" w14:textId="77777777" w:rsidR="003D1FC5" w:rsidRPr="003D1FC5" w:rsidRDefault="003D1FC5" w:rsidP="004A0C36">
      <w:pPr>
        <w:spacing w:after="0" w:line="240" w:lineRule="auto"/>
        <w:jc w:val="both"/>
        <w:rPr>
          <w:rFonts w:ascii="Times New Roman" w:eastAsia="Times New Roman" w:hAnsi="Times New Roman" w:cs="Times New Roman"/>
          <w:bCs/>
          <w:color w:val="000000"/>
          <w:sz w:val="24"/>
          <w:szCs w:val="24"/>
          <w:lang w:eastAsia="et-EE"/>
        </w:rPr>
      </w:pPr>
      <w:r>
        <w:rPr>
          <w:rFonts w:ascii="Times New Roman" w:eastAsia="Times New Roman" w:hAnsi="Times New Roman" w:cs="Times New Roman"/>
          <w:b/>
          <w:color w:val="000000"/>
          <w:sz w:val="24"/>
          <w:szCs w:val="24"/>
          <w:lang w:eastAsia="et-EE"/>
        </w:rPr>
        <w:t xml:space="preserve">17) </w:t>
      </w:r>
      <w:r w:rsidRPr="003D1FC5">
        <w:rPr>
          <w:rFonts w:ascii="Times New Roman" w:eastAsia="Times New Roman" w:hAnsi="Times New Roman" w:cs="Times New Roman"/>
          <w:bCs/>
          <w:color w:val="000000"/>
          <w:sz w:val="24"/>
          <w:szCs w:val="24"/>
          <w:lang w:eastAsia="et-EE"/>
        </w:rPr>
        <w:t>paragrahvi 11 täiendatakse lõikega 3 järgmises sõnastuses:</w:t>
      </w:r>
    </w:p>
    <w:p w14:paraId="42FEAC89" w14:textId="77777777" w:rsidR="003D1FC5" w:rsidRPr="003D1FC5" w:rsidRDefault="003D1FC5" w:rsidP="004A0C36">
      <w:pPr>
        <w:spacing w:after="0" w:line="240" w:lineRule="auto"/>
        <w:jc w:val="both"/>
        <w:rPr>
          <w:rFonts w:ascii="Times New Roman" w:eastAsia="Times New Roman" w:hAnsi="Times New Roman" w:cs="Times New Roman"/>
          <w:bCs/>
          <w:color w:val="000000"/>
          <w:sz w:val="24"/>
          <w:szCs w:val="24"/>
          <w:lang w:eastAsia="et-EE"/>
        </w:rPr>
      </w:pPr>
    </w:p>
    <w:p w14:paraId="2D9EC446" w14:textId="3E5917F6" w:rsidR="00501AC8" w:rsidRDefault="003D1FC5" w:rsidP="004A0C36">
      <w:pPr>
        <w:spacing w:after="0" w:line="240" w:lineRule="auto"/>
        <w:jc w:val="both"/>
        <w:rPr>
          <w:rFonts w:ascii="Times New Roman" w:eastAsia="Times New Roman" w:hAnsi="Times New Roman" w:cs="Times New Roman"/>
          <w:bCs/>
          <w:color w:val="000000"/>
          <w:sz w:val="24"/>
          <w:szCs w:val="24"/>
          <w:lang w:eastAsia="et-EE"/>
        </w:rPr>
      </w:pPr>
      <w:bookmarkStart w:id="101" w:name="_Hlk163725698"/>
      <w:r w:rsidRPr="003D1FC5">
        <w:rPr>
          <w:rFonts w:ascii="Times New Roman" w:eastAsia="Times New Roman" w:hAnsi="Times New Roman" w:cs="Times New Roman"/>
          <w:bCs/>
          <w:color w:val="000000"/>
          <w:sz w:val="24"/>
          <w:szCs w:val="24"/>
          <w:lang w:eastAsia="et-EE"/>
        </w:rPr>
        <w:t>„</w:t>
      </w:r>
      <w:r w:rsidR="00501AC8" w:rsidRPr="003D1FC5">
        <w:rPr>
          <w:rFonts w:ascii="Times New Roman" w:eastAsia="Times New Roman" w:hAnsi="Times New Roman" w:cs="Times New Roman"/>
          <w:bCs/>
          <w:color w:val="000000"/>
          <w:sz w:val="24"/>
          <w:szCs w:val="24"/>
          <w:lang w:eastAsia="et-EE"/>
        </w:rPr>
        <w:t>(</w:t>
      </w:r>
      <w:r w:rsidR="006E6AFF">
        <w:rPr>
          <w:rFonts w:ascii="Times New Roman" w:eastAsia="Times New Roman" w:hAnsi="Times New Roman" w:cs="Times New Roman"/>
          <w:bCs/>
          <w:color w:val="000000"/>
          <w:sz w:val="24"/>
          <w:szCs w:val="24"/>
          <w:lang w:eastAsia="et-EE"/>
        </w:rPr>
        <w:t>3</w:t>
      </w:r>
      <w:r w:rsidR="00501AC8" w:rsidRPr="003D1FC5">
        <w:rPr>
          <w:rFonts w:ascii="Times New Roman" w:eastAsia="Times New Roman" w:hAnsi="Times New Roman" w:cs="Times New Roman"/>
          <w:bCs/>
          <w:color w:val="000000"/>
          <w:sz w:val="24"/>
          <w:szCs w:val="24"/>
          <w:lang w:eastAsia="et-EE"/>
        </w:rPr>
        <w:t xml:space="preserve">) </w:t>
      </w:r>
      <w:r w:rsidR="00501AC8" w:rsidRPr="003D1FC5">
        <w:rPr>
          <w:rFonts w:ascii="Times New Roman" w:hAnsi="Times New Roman" w:cs="Times New Roman"/>
          <w:bCs/>
          <w:sz w:val="24"/>
          <w:szCs w:val="24"/>
        </w:rPr>
        <w:t>Täiskasvanute</w:t>
      </w:r>
      <w:r w:rsidR="00501AC8" w:rsidRPr="004A0C36">
        <w:rPr>
          <w:rFonts w:ascii="Times New Roman" w:hAnsi="Times New Roman" w:cs="Times New Roman"/>
          <w:sz w:val="24"/>
          <w:szCs w:val="24"/>
        </w:rPr>
        <w:t xml:space="preserve"> koolitaja väljaõppe </w:t>
      </w:r>
      <w:r w:rsidR="00501AC8" w:rsidRPr="004A0C36">
        <w:rPr>
          <w:rFonts w:ascii="Times New Roman" w:eastAsia="Times New Roman" w:hAnsi="Times New Roman" w:cs="Times New Roman"/>
          <w:bCs/>
          <w:color w:val="000000"/>
          <w:sz w:val="24"/>
          <w:szCs w:val="24"/>
          <w:lang w:eastAsia="et-EE"/>
        </w:rPr>
        <w:t xml:space="preserve">koolitajal peab </w:t>
      </w:r>
      <w:r w:rsidR="00501AC8" w:rsidRPr="004A0C36">
        <w:rPr>
          <w:rFonts w:ascii="Times New Roman" w:eastAsia="Times New Roman" w:hAnsi="Times New Roman" w:cs="Times New Roman"/>
          <w:bCs/>
          <w:color w:val="000000" w:themeColor="text1"/>
          <w:sz w:val="24"/>
          <w:szCs w:val="24"/>
          <w:lang w:eastAsia="et-EE"/>
        </w:rPr>
        <w:t xml:space="preserve">lisaks käesoleva paragrahvi lõikes 1 sätestatule </w:t>
      </w:r>
      <w:r w:rsidR="00501AC8" w:rsidRPr="004A0C36">
        <w:rPr>
          <w:rFonts w:ascii="Times New Roman" w:eastAsia="Times New Roman" w:hAnsi="Times New Roman" w:cs="Times New Roman"/>
          <w:bCs/>
          <w:color w:val="000000"/>
          <w:sz w:val="24"/>
          <w:szCs w:val="24"/>
          <w:lang w:eastAsia="et-EE"/>
        </w:rPr>
        <w:t xml:space="preserve">olema magistrikraad </w:t>
      </w:r>
      <w:r w:rsidR="00A7140B">
        <w:rPr>
          <w:rFonts w:ascii="Times New Roman" w:eastAsia="Times New Roman" w:hAnsi="Times New Roman" w:cs="Times New Roman"/>
          <w:bCs/>
          <w:color w:val="000000"/>
          <w:sz w:val="24"/>
          <w:szCs w:val="24"/>
          <w:lang w:eastAsia="et-EE"/>
        </w:rPr>
        <w:t xml:space="preserve">haridusteaduses </w:t>
      </w:r>
      <w:r w:rsidR="00501AC8" w:rsidRPr="004A0C36">
        <w:rPr>
          <w:rFonts w:ascii="Times New Roman" w:eastAsia="Times New Roman" w:hAnsi="Times New Roman" w:cs="Times New Roman"/>
          <w:bCs/>
          <w:color w:val="000000"/>
          <w:sz w:val="24"/>
          <w:szCs w:val="24"/>
          <w:lang w:eastAsia="et-EE"/>
        </w:rPr>
        <w:t>või sellele vastav kvalifikatsioon või vähemalt 7. taseme täiskasvanute koolitaja kutse</w:t>
      </w:r>
      <w:bookmarkEnd w:id="101"/>
      <w:r w:rsidR="00501AC8" w:rsidRPr="004A0C36">
        <w:rPr>
          <w:rFonts w:ascii="Times New Roman" w:eastAsia="Times New Roman" w:hAnsi="Times New Roman" w:cs="Times New Roman"/>
          <w:bCs/>
          <w:color w:val="000000"/>
          <w:sz w:val="24"/>
          <w:szCs w:val="24"/>
          <w:lang w:eastAsia="et-EE"/>
        </w:rPr>
        <w:t>.“;</w:t>
      </w:r>
    </w:p>
    <w:p w14:paraId="69D1064B" w14:textId="77777777" w:rsidR="003D1FC5" w:rsidRPr="004A0C36" w:rsidRDefault="003D1FC5" w:rsidP="004A0C36">
      <w:pPr>
        <w:spacing w:after="0" w:line="240" w:lineRule="auto"/>
        <w:jc w:val="both"/>
        <w:rPr>
          <w:rFonts w:ascii="Times New Roman" w:hAnsi="Times New Roman" w:cs="Times New Roman"/>
          <w:bCs/>
          <w:sz w:val="24"/>
          <w:szCs w:val="24"/>
          <w:lang w:eastAsia="et-EE"/>
        </w:rPr>
      </w:pPr>
    </w:p>
    <w:p w14:paraId="3EDC831A" w14:textId="3583CFF2" w:rsidR="00501AC8" w:rsidRPr="004A0C36" w:rsidRDefault="003D1FC5" w:rsidP="003D1FC5">
      <w:pPr>
        <w:pStyle w:val="Loendilik"/>
        <w:spacing w:after="0" w:line="240" w:lineRule="auto"/>
        <w:ind w:left="0"/>
        <w:contextualSpacing w:val="0"/>
        <w:jc w:val="both"/>
        <w:rPr>
          <w:rFonts w:ascii="Times New Roman" w:eastAsia="Times New Roman" w:hAnsi="Times New Roman" w:cs="Times New Roman"/>
          <w:color w:val="202020"/>
          <w:sz w:val="24"/>
          <w:szCs w:val="24"/>
          <w:lang w:eastAsia="et-EE"/>
        </w:rPr>
      </w:pPr>
      <w:bookmarkStart w:id="102" w:name="_Hlk88724104"/>
      <w:bookmarkStart w:id="103" w:name="_Hlk89766361"/>
      <w:r>
        <w:rPr>
          <w:rFonts w:ascii="Times New Roman" w:eastAsia="Times New Roman" w:hAnsi="Times New Roman" w:cs="Times New Roman"/>
          <w:b/>
          <w:bCs/>
          <w:color w:val="202020"/>
          <w:sz w:val="24"/>
          <w:szCs w:val="24"/>
          <w:lang w:eastAsia="et-EE"/>
        </w:rPr>
        <w:t xml:space="preserve">18) </w:t>
      </w:r>
      <w:r w:rsidR="00501AC8" w:rsidRPr="004A0C36">
        <w:rPr>
          <w:rFonts w:ascii="Times New Roman" w:eastAsia="Times New Roman" w:hAnsi="Times New Roman" w:cs="Times New Roman"/>
          <w:color w:val="202020"/>
          <w:sz w:val="24"/>
          <w:szCs w:val="24"/>
          <w:lang w:eastAsia="et-EE"/>
        </w:rPr>
        <w:t>paragrahvi 12 lõike 1 punktides 5</w:t>
      </w:r>
      <w:r w:rsidR="00DC52C7">
        <w:rPr>
          <w:rFonts w:ascii="Times New Roman" w:eastAsia="Times New Roman" w:hAnsi="Times New Roman" w:cs="Times New Roman"/>
          <w:color w:val="202020"/>
          <w:sz w:val="24"/>
          <w:szCs w:val="24"/>
          <w:lang w:eastAsia="et-EE"/>
        </w:rPr>
        <w:t>–</w:t>
      </w:r>
      <w:r w:rsidR="00501AC8" w:rsidRPr="004A0C36">
        <w:rPr>
          <w:rFonts w:ascii="Times New Roman" w:eastAsia="Times New Roman" w:hAnsi="Times New Roman" w:cs="Times New Roman"/>
          <w:color w:val="202020"/>
          <w:sz w:val="24"/>
          <w:szCs w:val="24"/>
          <w:lang w:eastAsia="et-EE"/>
        </w:rPr>
        <w:t>7 asendatakse sõna „õppemaks</w:t>
      </w:r>
      <w:ins w:id="104" w:author="Helen Uustalu" w:date="2024-05-09T10:57:00Z">
        <w:r w:rsidR="004824C3">
          <w:rPr>
            <w:rFonts w:ascii="Times New Roman" w:eastAsia="Times New Roman" w:hAnsi="Times New Roman" w:cs="Times New Roman"/>
            <w:color w:val="202020"/>
            <w:sz w:val="24"/>
            <w:szCs w:val="24"/>
            <w:lang w:eastAsia="et-EE"/>
          </w:rPr>
          <w:t>u</w:t>
        </w:r>
      </w:ins>
      <w:r w:rsidR="00501AC8" w:rsidRPr="004A0C36">
        <w:rPr>
          <w:rFonts w:ascii="Times New Roman" w:eastAsia="Times New Roman" w:hAnsi="Times New Roman" w:cs="Times New Roman"/>
          <w:color w:val="202020"/>
          <w:sz w:val="24"/>
          <w:szCs w:val="24"/>
          <w:lang w:eastAsia="et-EE"/>
        </w:rPr>
        <w:t>” sõnaga „õppetasu”;</w:t>
      </w:r>
      <w:bookmarkEnd w:id="102"/>
    </w:p>
    <w:p w14:paraId="2C9E55D6" w14:textId="77777777" w:rsidR="00501AC8" w:rsidRPr="004A0C36" w:rsidRDefault="00501AC8" w:rsidP="004A0C36">
      <w:pPr>
        <w:pStyle w:val="Loendilik"/>
        <w:spacing w:after="0" w:line="240" w:lineRule="auto"/>
        <w:ind w:left="0"/>
        <w:contextualSpacing w:val="0"/>
        <w:jc w:val="both"/>
        <w:rPr>
          <w:rFonts w:ascii="Times New Roman" w:eastAsia="Times New Roman" w:hAnsi="Times New Roman" w:cs="Times New Roman"/>
          <w:color w:val="202020"/>
          <w:sz w:val="24"/>
          <w:szCs w:val="24"/>
          <w:lang w:eastAsia="et-EE"/>
        </w:rPr>
      </w:pPr>
    </w:p>
    <w:p w14:paraId="514FC0F7" w14:textId="111F4677" w:rsidR="00501AC8" w:rsidRPr="004A0C36" w:rsidRDefault="003D1FC5" w:rsidP="003D1FC5">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bookmarkStart w:id="105" w:name="_Hlk89767059"/>
      <w:bookmarkEnd w:id="103"/>
      <w:r>
        <w:rPr>
          <w:rFonts w:ascii="Times New Roman" w:eastAsia="Times New Roman" w:hAnsi="Times New Roman" w:cs="Times New Roman"/>
          <w:b/>
          <w:bCs/>
          <w:color w:val="202020"/>
          <w:sz w:val="24"/>
          <w:szCs w:val="24"/>
          <w:lang w:eastAsia="et-EE"/>
        </w:rPr>
        <w:t xml:space="preserve">19) </w:t>
      </w:r>
      <w:r w:rsidR="00501AC8" w:rsidRPr="004A0C36">
        <w:rPr>
          <w:rFonts w:ascii="Times New Roman" w:eastAsia="Times New Roman" w:hAnsi="Times New Roman" w:cs="Times New Roman"/>
          <w:color w:val="202020"/>
          <w:sz w:val="24"/>
          <w:szCs w:val="24"/>
          <w:lang w:eastAsia="et-EE"/>
        </w:rPr>
        <w:t>paragrahvi 12 lõike 1 punkt 8 tunnistatakse kehtetuks;</w:t>
      </w:r>
    </w:p>
    <w:p w14:paraId="5CBFD20B" w14:textId="77777777" w:rsidR="003D1FC5" w:rsidRDefault="003D1FC5" w:rsidP="003D1FC5">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bdr w:val="none" w:sz="0" w:space="0" w:color="auto" w:frame="1"/>
          <w:shd w:val="clear" w:color="auto" w:fill="FFFFFF"/>
        </w:rPr>
      </w:pPr>
    </w:p>
    <w:p w14:paraId="5F0F11CF" w14:textId="11EEC8FC" w:rsidR="00501AC8" w:rsidRPr="00F17A20" w:rsidRDefault="003D1FC5" w:rsidP="003D1FC5">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bdr w:val="none" w:sz="0" w:space="0" w:color="auto" w:frame="1"/>
          <w:shd w:val="clear" w:color="auto" w:fill="FFFFFF"/>
        </w:rPr>
        <w:t xml:space="preserve">20) </w:t>
      </w:r>
      <w:r w:rsidR="00DC52C7" w:rsidRPr="00DC52C7">
        <w:rPr>
          <w:rFonts w:ascii="Times New Roman" w:hAnsi="Times New Roman" w:cs="Times New Roman"/>
          <w:color w:val="000000" w:themeColor="text1"/>
          <w:sz w:val="24"/>
          <w:szCs w:val="24"/>
          <w:bdr w:val="none" w:sz="0" w:space="0" w:color="auto" w:frame="1"/>
          <w:shd w:val="clear" w:color="auto" w:fill="FFFFFF"/>
        </w:rPr>
        <w:t>p</w:t>
      </w:r>
      <w:r w:rsidR="00501AC8" w:rsidRPr="004A0C36">
        <w:rPr>
          <w:rFonts w:ascii="Times New Roman" w:hAnsi="Times New Roman" w:cs="Times New Roman"/>
          <w:color w:val="000000" w:themeColor="text1"/>
          <w:sz w:val="24"/>
          <w:szCs w:val="24"/>
          <w:bdr w:val="none" w:sz="0" w:space="0" w:color="auto" w:frame="1"/>
          <w:shd w:val="clear" w:color="auto" w:fill="FFFFFF"/>
        </w:rPr>
        <w:t>aragrahvi 12 lõige 2 tunnistatakse kehtetuks;</w:t>
      </w:r>
    </w:p>
    <w:p w14:paraId="0ECB8AE4" w14:textId="77777777" w:rsidR="00DC52C7" w:rsidRDefault="00DC52C7" w:rsidP="00F17A20">
      <w:pPr>
        <w:tabs>
          <w:tab w:val="left" w:pos="0"/>
        </w:tabs>
        <w:spacing w:after="0" w:line="240" w:lineRule="auto"/>
        <w:jc w:val="both"/>
        <w:rPr>
          <w:rFonts w:ascii="Times New Roman" w:eastAsia="Times New Roman" w:hAnsi="Times New Roman" w:cs="Times New Roman"/>
          <w:bCs/>
          <w:color w:val="000000" w:themeColor="text1"/>
          <w:sz w:val="24"/>
          <w:szCs w:val="24"/>
          <w:bdr w:val="none" w:sz="0" w:space="0" w:color="auto" w:frame="1"/>
          <w:lang w:eastAsia="et-EE"/>
        </w:rPr>
      </w:pPr>
    </w:p>
    <w:p w14:paraId="48642DCD" w14:textId="1FD9AD2A" w:rsidR="00F17A20" w:rsidRPr="00F17A20" w:rsidRDefault="00DC52C7" w:rsidP="00F17A20">
      <w:pPr>
        <w:tabs>
          <w:tab w:val="left" w:pos="0"/>
        </w:tabs>
        <w:spacing w:after="0" w:line="240" w:lineRule="auto"/>
        <w:jc w:val="both"/>
        <w:rPr>
          <w:rFonts w:ascii="Times New Roman" w:eastAsia="Times New Roman" w:hAnsi="Times New Roman" w:cs="Times New Roman"/>
          <w:bCs/>
          <w:color w:val="000000" w:themeColor="text1"/>
          <w:sz w:val="24"/>
          <w:szCs w:val="24"/>
          <w:bdr w:val="none" w:sz="0" w:space="0" w:color="auto" w:frame="1"/>
          <w:lang w:eastAsia="et-EE"/>
        </w:rPr>
      </w:pPr>
      <w:r>
        <w:rPr>
          <w:rFonts w:ascii="Times New Roman" w:eastAsia="Times New Roman" w:hAnsi="Times New Roman" w:cs="Times New Roman"/>
          <w:b/>
          <w:color w:val="000000" w:themeColor="text1"/>
          <w:sz w:val="24"/>
          <w:szCs w:val="24"/>
          <w:bdr w:val="none" w:sz="0" w:space="0" w:color="auto" w:frame="1"/>
          <w:lang w:eastAsia="et-EE"/>
        </w:rPr>
        <w:t xml:space="preserve">21) </w:t>
      </w:r>
      <w:r w:rsidR="00F17A20" w:rsidRPr="00F17A20">
        <w:rPr>
          <w:rFonts w:ascii="Times New Roman" w:eastAsia="Times New Roman" w:hAnsi="Times New Roman" w:cs="Times New Roman"/>
          <w:bCs/>
          <w:color w:val="000000" w:themeColor="text1"/>
          <w:sz w:val="24"/>
          <w:szCs w:val="24"/>
          <w:bdr w:val="none" w:sz="0" w:space="0" w:color="auto" w:frame="1"/>
          <w:lang w:eastAsia="et-EE"/>
        </w:rPr>
        <w:t xml:space="preserve">seaduse </w:t>
      </w:r>
      <w:r w:rsidR="00F17A20">
        <w:rPr>
          <w:rFonts w:ascii="Times New Roman" w:eastAsia="Times New Roman" w:hAnsi="Times New Roman" w:cs="Times New Roman"/>
          <w:bCs/>
          <w:color w:val="000000" w:themeColor="text1"/>
          <w:sz w:val="24"/>
          <w:szCs w:val="24"/>
          <w:bdr w:val="none" w:sz="0" w:space="0" w:color="auto" w:frame="1"/>
          <w:lang w:eastAsia="et-EE"/>
        </w:rPr>
        <w:t>3</w:t>
      </w:r>
      <w:r w:rsidR="00F17A20" w:rsidRPr="00F17A20">
        <w:rPr>
          <w:rFonts w:ascii="Times New Roman" w:eastAsia="Times New Roman" w:hAnsi="Times New Roman" w:cs="Times New Roman"/>
          <w:bCs/>
          <w:color w:val="000000" w:themeColor="text1"/>
          <w:sz w:val="24"/>
          <w:szCs w:val="24"/>
          <w:bdr w:val="none" w:sz="0" w:space="0" w:color="auto" w:frame="1"/>
          <w:lang w:eastAsia="et-EE"/>
        </w:rPr>
        <w:t>. peatükki täiendatakse 2. jaoga järgmises sõnastuses:</w:t>
      </w:r>
    </w:p>
    <w:p w14:paraId="463DECBC" w14:textId="77777777" w:rsidR="00F17A20" w:rsidRDefault="00F17A20" w:rsidP="00F17A20">
      <w:pPr>
        <w:spacing w:after="0" w:line="240" w:lineRule="auto"/>
        <w:jc w:val="both"/>
        <w:rPr>
          <w:rFonts w:ascii="Times New Roman" w:eastAsia="Times New Roman" w:hAnsi="Times New Roman" w:cs="Times New Roman"/>
          <w:b/>
          <w:bCs/>
          <w:color w:val="000000" w:themeColor="text1"/>
          <w:sz w:val="24"/>
          <w:szCs w:val="24"/>
          <w:bdr w:val="none" w:sz="0" w:space="0" w:color="auto" w:frame="1"/>
          <w:lang w:eastAsia="et-EE"/>
        </w:rPr>
      </w:pPr>
    </w:p>
    <w:p w14:paraId="50AFCB47" w14:textId="77777777" w:rsidR="00F17A20" w:rsidRDefault="00F17A20" w:rsidP="00F17A20">
      <w:pPr>
        <w:spacing w:after="0" w:line="240" w:lineRule="auto"/>
        <w:jc w:val="center"/>
        <w:rPr>
          <w:rFonts w:ascii="Times New Roman" w:eastAsia="Times New Roman" w:hAnsi="Times New Roman" w:cs="Times New Roman"/>
          <w:b/>
          <w:bCs/>
          <w:color w:val="000000" w:themeColor="text1"/>
          <w:sz w:val="24"/>
          <w:szCs w:val="24"/>
          <w:bdr w:val="none" w:sz="0" w:space="0" w:color="auto" w:frame="1"/>
          <w:lang w:eastAsia="et-EE"/>
        </w:rPr>
      </w:pPr>
      <w:bookmarkStart w:id="106" w:name="_Hlk163725810"/>
      <w:r w:rsidRPr="004A0C36">
        <w:rPr>
          <w:rFonts w:ascii="Times New Roman" w:eastAsia="Times New Roman" w:hAnsi="Times New Roman" w:cs="Times New Roman"/>
          <w:b/>
          <w:bCs/>
          <w:color w:val="000000" w:themeColor="text1"/>
          <w:sz w:val="24"/>
          <w:szCs w:val="24"/>
          <w:bdr w:val="none" w:sz="0" w:space="0" w:color="auto" w:frame="1"/>
          <w:lang w:eastAsia="et-EE"/>
        </w:rPr>
        <w:t>„</w:t>
      </w:r>
      <w:bookmarkStart w:id="107" w:name="_Hlk140737367"/>
      <w:r>
        <w:rPr>
          <w:rFonts w:ascii="Times New Roman" w:eastAsia="Times New Roman" w:hAnsi="Times New Roman" w:cs="Times New Roman"/>
          <w:b/>
          <w:bCs/>
          <w:color w:val="000000" w:themeColor="text1"/>
          <w:sz w:val="24"/>
          <w:szCs w:val="24"/>
          <w:bdr w:val="none" w:sz="0" w:space="0" w:color="auto" w:frame="1"/>
          <w:lang w:eastAsia="et-EE"/>
        </w:rPr>
        <w:t>2. jagu</w:t>
      </w:r>
    </w:p>
    <w:p w14:paraId="03163A9D" w14:textId="737CC4F1" w:rsidR="00F17A20" w:rsidRDefault="00F17A20" w:rsidP="00F17A20">
      <w:pPr>
        <w:spacing w:after="0" w:line="240" w:lineRule="auto"/>
        <w:jc w:val="center"/>
        <w:rPr>
          <w:rFonts w:ascii="Times New Roman" w:eastAsia="Times New Roman" w:hAnsi="Times New Roman" w:cs="Times New Roman"/>
          <w:b/>
          <w:bCs/>
          <w:color w:val="000000" w:themeColor="text1"/>
          <w:sz w:val="24"/>
          <w:szCs w:val="24"/>
          <w:bdr w:val="none" w:sz="0" w:space="0" w:color="auto" w:frame="1"/>
          <w:lang w:eastAsia="et-EE"/>
        </w:rPr>
      </w:pPr>
      <w:r w:rsidRPr="003B4B72">
        <w:rPr>
          <w:rFonts w:ascii="Times New Roman" w:eastAsia="Times New Roman" w:hAnsi="Times New Roman" w:cs="Times New Roman"/>
          <w:b/>
          <w:bCs/>
          <w:color w:val="000000" w:themeColor="text1"/>
          <w:sz w:val="24"/>
          <w:szCs w:val="24"/>
          <w:bdr w:val="none" w:sz="0" w:space="0" w:color="auto" w:frame="1"/>
          <w:lang w:eastAsia="et-EE"/>
        </w:rPr>
        <w:t>Mikrokvalifikatsiooniõp</w:t>
      </w:r>
      <w:r w:rsidR="00527D46" w:rsidRPr="003B4B72">
        <w:rPr>
          <w:rFonts w:ascii="Times New Roman" w:eastAsia="Times New Roman" w:hAnsi="Times New Roman" w:cs="Times New Roman"/>
          <w:b/>
          <w:bCs/>
          <w:color w:val="000000" w:themeColor="text1"/>
          <w:sz w:val="24"/>
          <w:szCs w:val="24"/>
          <w:bdr w:val="none" w:sz="0" w:space="0" w:color="auto" w:frame="1"/>
          <w:lang w:eastAsia="et-EE"/>
        </w:rPr>
        <w:t>p</w:t>
      </w:r>
      <w:r w:rsidRPr="003B4B72">
        <w:rPr>
          <w:rFonts w:ascii="Times New Roman" w:eastAsia="Times New Roman" w:hAnsi="Times New Roman" w:cs="Times New Roman"/>
          <w:b/>
          <w:bCs/>
          <w:color w:val="000000" w:themeColor="text1"/>
          <w:sz w:val="24"/>
          <w:szCs w:val="24"/>
          <w:bdr w:val="none" w:sz="0" w:space="0" w:color="auto" w:frame="1"/>
          <w:lang w:eastAsia="et-EE"/>
        </w:rPr>
        <w:t>e</w:t>
      </w:r>
      <w:r w:rsidR="00527D46" w:rsidRPr="003B4B72">
        <w:rPr>
          <w:rFonts w:ascii="Times New Roman" w:eastAsia="Times New Roman" w:hAnsi="Times New Roman" w:cs="Times New Roman"/>
          <w:b/>
          <w:bCs/>
          <w:color w:val="000000" w:themeColor="text1"/>
          <w:sz w:val="24"/>
          <w:szCs w:val="24"/>
          <w:bdr w:val="none" w:sz="0" w:space="0" w:color="auto" w:frame="1"/>
          <w:lang w:eastAsia="et-EE"/>
        </w:rPr>
        <w:t xml:space="preserve"> läbiviimise nõuded</w:t>
      </w:r>
    </w:p>
    <w:p w14:paraId="06D34805" w14:textId="77777777" w:rsidR="00F17A20" w:rsidRDefault="00F17A20" w:rsidP="00F17A20">
      <w:pPr>
        <w:spacing w:after="0" w:line="240" w:lineRule="auto"/>
        <w:jc w:val="both"/>
        <w:rPr>
          <w:rFonts w:ascii="Times New Roman" w:eastAsia="Times New Roman" w:hAnsi="Times New Roman" w:cs="Times New Roman"/>
          <w:b/>
          <w:bCs/>
          <w:color w:val="000000" w:themeColor="text1"/>
          <w:sz w:val="24"/>
          <w:szCs w:val="24"/>
          <w:bdr w:val="none" w:sz="0" w:space="0" w:color="auto" w:frame="1"/>
          <w:lang w:eastAsia="et-EE"/>
        </w:rPr>
      </w:pPr>
    </w:p>
    <w:p w14:paraId="17A81600" w14:textId="41A45FBB" w:rsidR="00BD345F" w:rsidRPr="00895FBD" w:rsidRDefault="00BD345F" w:rsidP="00BD345F">
      <w:pPr>
        <w:spacing w:after="0" w:line="240" w:lineRule="auto"/>
        <w:jc w:val="both"/>
        <w:rPr>
          <w:rFonts w:ascii="Times New Roman" w:eastAsia="Times New Roman" w:hAnsi="Times New Roman" w:cs="Times New Roman"/>
          <w:b/>
          <w:bCs/>
          <w:color w:val="000000" w:themeColor="text1"/>
          <w:sz w:val="24"/>
          <w:szCs w:val="24"/>
          <w:lang w:eastAsia="et-EE"/>
        </w:rPr>
      </w:pPr>
      <w:r w:rsidRPr="00895FBD">
        <w:rPr>
          <w:rFonts w:ascii="Times New Roman" w:eastAsia="Times New Roman" w:hAnsi="Times New Roman" w:cs="Times New Roman"/>
          <w:b/>
          <w:bCs/>
          <w:color w:val="000000" w:themeColor="text1"/>
          <w:sz w:val="24"/>
          <w:szCs w:val="24"/>
          <w:bdr w:val="none" w:sz="0" w:space="0" w:color="auto" w:frame="1"/>
          <w:lang w:eastAsia="et-EE"/>
        </w:rPr>
        <w:t xml:space="preserve">§ </w:t>
      </w:r>
      <w:r w:rsidR="00ED3C9A" w:rsidRPr="00895FBD">
        <w:rPr>
          <w:rFonts w:ascii="Times New Roman" w:eastAsia="Times New Roman" w:hAnsi="Times New Roman" w:cs="Times New Roman"/>
          <w:b/>
          <w:bCs/>
          <w:color w:val="000000" w:themeColor="text1"/>
          <w:sz w:val="24"/>
          <w:szCs w:val="24"/>
          <w:bdr w:val="none" w:sz="0" w:space="0" w:color="auto" w:frame="1"/>
          <w:lang w:eastAsia="et-EE"/>
        </w:rPr>
        <w:t>12</w:t>
      </w:r>
      <w:r w:rsidR="00ED3C9A" w:rsidRPr="00895FBD">
        <w:rPr>
          <w:rFonts w:ascii="Times New Roman" w:eastAsia="Times New Roman" w:hAnsi="Times New Roman" w:cs="Times New Roman"/>
          <w:b/>
          <w:bCs/>
          <w:color w:val="000000" w:themeColor="text1"/>
          <w:sz w:val="24"/>
          <w:szCs w:val="24"/>
          <w:bdr w:val="none" w:sz="0" w:space="0" w:color="auto" w:frame="1"/>
          <w:vertAlign w:val="superscript"/>
          <w:lang w:eastAsia="et-EE"/>
        </w:rPr>
        <w:t>1</w:t>
      </w:r>
      <w:r w:rsidRPr="00895FBD">
        <w:rPr>
          <w:rFonts w:ascii="Times New Roman" w:eastAsia="Times New Roman" w:hAnsi="Times New Roman" w:cs="Times New Roman"/>
          <w:b/>
          <w:bCs/>
          <w:color w:val="000000" w:themeColor="text1"/>
          <w:sz w:val="24"/>
          <w:szCs w:val="24"/>
          <w:bdr w:val="none" w:sz="0" w:space="0" w:color="auto" w:frame="1"/>
          <w:lang w:eastAsia="et-EE"/>
        </w:rPr>
        <w:t xml:space="preserve">. </w:t>
      </w:r>
      <w:r w:rsidRPr="00895FBD">
        <w:rPr>
          <w:rFonts w:ascii="Times New Roman" w:eastAsia="Times New Roman" w:hAnsi="Times New Roman" w:cs="Times New Roman"/>
          <w:b/>
          <w:bCs/>
          <w:color w:val="000000" w:themeColor="text1"/>
          <w:sz w:val="24"/>
          <w:szCs w:val="24"/>
          <w:lang w:eastAsia="et-EE"/>
        </w:rPr>
        <w:t>Nõuded mikrokvalifikatsiooniõppele</w:t>
      </w:r>
    </w:p>
    <w:p w14:paraId="2660AABC" w14:textId="77777777" w:rsidR="00BD345F" w:rsidRPr="00895FBD" w:rsidRDefault="00BD345F" w:rsidP="00BD345F">
      <w:pPr>
        <w:spacing w:after="0" w:line="240" w:lineRule="auto"/>
        <w:jc w:val="both"/>
        <w:rPr>
          <w:rFonts w:ascii="Times New Roman" w:eastAsia="Times New Roman" w:hAnsi="Times New Roman" w:cs="Times New Roman"/>
          <w:color w:val="000000" w:themeColor="text1"/>
          <w:sz w:val="24"/>
          <w:szCs w:val="24"/>
          <w:lang w:eastAsia="et-EE"/>
        </w:rPr>
      </w:pPr>
    </w:p>
    <w:p w14:paraId="6582B2A1" w14:textId="77777777" w:rsidR="00BD345F" w:rsidRPr="00895FBD" w:rsidRDefault="00BD345F" w:rsidP="00BD345F">
      <w:pPr>
        <w:shd w:val="clear" w:color="auto" w:fill="FFFFFF"/>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(1) Mikrokvalifikatsiooniõppe maht on 5 kuni 30 ainepunkti.</w:t>
      </w:r>
    </w:p>
    <w:p w14:paraId="620BBD80" w14:textId="77777777" w:rsidR="00BD345F" w:rsidRPr="00895FBD" w:rsidRDefault="00BD345F" w:rsidP="00BD345F">
      <w:pPr>
        <w:shd w:val="clear" w:color="auto" w:fill="FFFFFF"/>
        <w:spacing w:after="0" w:line="240" w:lineRule="auto"/>
        <w:jc w:val="both"/>
        <w:rPr>
          <w:rFonts w:ascii="Times New Roman" w:hAnsi="Times New Roman" w:cs="Times New Roman"/>
          <w:color w:val="000000" w:themeColor="text1"/>
          <w:sz w:val="24"/>
          <w:szCs w:val="24"/>
        </w:rPr>
      </w:pPr>
    </w:p>
    <w:p w14:paraId="7771D0BB" w14:textId="77777777" w:rsidR="00BD345F" w:rsidRPr="00895FBD" w:rsidRDefault="00BD345F" w:rsidP="00BD345F">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(2) Mikrokvalifikatsiooniõppe lõpetanule annab täienduskoolitusasutus mikrokvalifikatsioonitunnistuse käesoleva seaduse § 9 lõike 1 alusel kehtestatud standardis esitatud tingimustel ja korras.</w:t>
      </w:r>
    </w:p>
    <w:p w14:paraId="64619216" w14:textId="77777777" w:rsidR="00BD345F" w:rsidRPr="00895FBD" w:rsidRDefault="00BD345F" w:rsidP="00BD345F">
      <w:pPr>
        <w:spacing w:after="0" w:line="240" w:lineRule="auto"/>
        <w:jc w:val="both"/>
        <w:rPr>
          <w:rFonts w:ascii="Times New Roman" w:hAnsi="Times New Roman" w:cs="Times New Roman"/>
          <w:color w:val="000000" w:themeColor="text1"/>
          <w:sz w:val="24"/>
          <w:szCs w:val="24"/>
        </w:rPr>
      </w:pPr>
    </w:p>
    <w:p w14:paraId="0E2E5573" w14:textId="40A2BDFE" w:rsidR="00BD345F" w:rsidRPr="00895FBD" w:rsidRDefault="00BD345F" w:rsidP="00BD345F">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 xml:space="preserve">(3) Mikrokvalifikatsioone on võimalik koguda ja kombineerida, et </w:t>
      </w:r>
      <w:del w:id="108" w:author="Mari Koik" w:date="2024-05-20T17:17:00Z">
        <w:r w:rsidRPr="00895FBD" w:rsidDel="00A95947">
          <w:rPr>
            <w:rFonts w:ascii="Times New Roman" w:hAnsi="Times New Roman" w:cs="Times New Roman"/>
            <w:color w:val="000000" w:themeColor="text1"/>
            <w:sz w:val="24"/>
            <w:szCs w:val="24"/>
          </w:rPr>
          <w:delText xml:space="preserve">tõendada </w:delText>
        </w:r>
      </w:del>
      <w:r w:rsidR="007A10EF" w:rsidRPr="007A10EF">
        <w:rPr>
          <w:rFonts w:ascii="Times New Roman" w:hAnsi="Times New Roman" w:cs="Times New Roman"/>
          <w:color w:val="000000" w:themeColor="text1"/>
          <w:sz w:val="24"/>
          <w:szCs w:val="24"/>
        </w:rPr>
        <w:t>tasemeõppe</w:t>
      </w:r>
      <w:r w:rsidR="00D66A4D">
        <w:rPr>
          <w:rFonts w:ascii="Times New Roman" w:hAnsi="Times New Roman" w:cs="Times New Roman"/>
          <w:color w:val="000000" w:themeColor="text1"/>
          <w:sz w:val="24"/>
          <w:szCs w:val="24"/>
        </w:rPr>
        <w:t>s</w:t>
      </w:r>
      <w:r w:rsidR="007A10EF" w:rsidRPr="007A10EF">
        <w:rPr>
          <w:rFonts w:ascii="Times New Roman" w:hAnsi="Times New Roman" w:cs="Times New Roman"/>
          <w:color w:val="000000" w:themeColor="text1"/>
          <w:sz w:val="24"/>
          <w:szCs w:val="24"/>
        </w:rPr>
        <w:t xml:space="preserve"> </w:t>
      </w:r>
      <w:ins w:id="109" w:author="Mari Koik" w:date="2024-05-20T17:17:00Z">
        <w:r w:rsidR="00A95947" w:rsidRPr="00895FBD">
          <w:rPr>
            <w:rFonts w:ascii="Times New Roman" w:hAnsi="Times New Roman" w:cs="Times New Roman"/>
            <w:color w:val="000000" w:themeColor="text1"/>
            <w:sz w:val="24"/>
            <w:szCs w:val="24"/>
          </w:rPr>
          <w:t>tõendada</w:t>
        </w:r>
        <w:r w:rsidR="00A95947" w:rsidRPr="007A10EF">
          <w:rPr>
            <w:rFonts w:ascii="Times New Roman" w:hAnsi="Times New Roman" w:cs="Times New Roman"/>
            <w:color w:val="000000" w:themeColor="text1"/>
            <w:sz w:val="24"/>
            <w:szCs w:val="24"/>
          </w:rPr>
          <w:t xml:space="preserve"> </w:t>
        </w:r>
      </w:ins>
      <w:r w:rsidR="007A10EF" w:rsidRPr="007A10EF">
        <w:rPr>
          <w:rFonts w:ascii="Times New Roman" w:hAnsi="Times New Roman" w:cs="Times New Roman"/>
          <w:color w:val="000000" w:themeColor="text1"/>
          <w:sz w:val="24"/>
          <w:szCs w:val="24"/>
        </w:rPr>
        <w:t xml:space="preserve">kvalifikatsiooni </w:t>
      </w:r>
      <w:r w:rsidR="007A10EF">
        <w:rPr>
          <w:rFonts w:ascii="Times New Roman" w:hAnsi="Times New Roman" w:cs="Times New Roman"/>
          <w:color w:val="000000" w:themeColor="text1"/>
          <w:sz w:val="24"/>
          <w:szCs w:val="24"/>
        </w:rPr>
        <w:t xml:space="preserve">omandamist </w:t>
      </w:r>
      <w:r w:rsidR="007A10EF" w:rsidRPr="007A10EF">
        <w:rPr>
          <w:rFonts w:ascii="Times New Roman" w:hAnsi="Times New Roman" w:cs="Times New Roman"/>
          <w:color w:val="000000" w:themeColor="text1"/>
          <w:sz w:val="24"/>
          <w:szCs w:val="24"/>
        </w:rPr>
        <w:t>või kutsetunnistuse saamis</w:t>
      </w:r>
      <w:r w:rsidR="007A10EF">
        <w:rPr>
          <w:rFonts w:ascii="Times New Roman" w:hAnsi="Times New Roman" w:cs="Times New Roman"/>
          <w:color w:val="000000" w:themeColor="text1"/>
          <w:sz w:val="24"/>
          <w:szCs w:val="24"/>
        </w:rPr>
        <w:t>t</w:t>
      </w:r>
      <w:r w:rsidRPr="00895FBD">
        <w:rPr>
          <w:rFonts w:ascii="Times New Roman" w:hAnsi="Times New Roman" w:cs="Times New Roman"/>
          <w:color w:val="000000" w:themeColor="text1"/>
          <w:sz w:val="24"/>
          <w:szCs w:val="24"/>
        </w:rPr>
        <w:t>.</w:t>
      </w:r>
    </w:p>
    <w:p w14:paraId="2290CF22" w14:textId="77777777" w:rsidR="00BD345F" w:rsidRPr="00895FBD" w:rsidRDefault="00BD345F" w:rsidP="00BD345F">
      <w:pPr>
        <w:spacing w:after="0" w:line="240" w:lineRule="auto"/>
        <w:jc w:val="both"/>
        <w:rPr>
          <w:rFonts w:ascii="Times New Roman" w:hAnsi="Times New Roman" w:cs="Times New Roman"/>
          <w:color w:val="000000" w:themeColor="text1"/>
          <w:sz w:val="24"/>
          <w:szCs w:val="24"/>
        </w:rPr>
      </w:pPr>
    </w:p>
    <w:p w14:paraId="7CB9EC59" w14:textId="5F91C599" w:rsidR="00BD345F" w:rsidRPr="00895FBD" w:rsidRDefault="00BD345F" w:rsidP="00BD345F">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lastRenderedPageBreak/>
        <w:t xml:space="preserve">(4) </w:t>
      </w:r>
      <w:r w:rsidR="00C442C4">
        <w:rPr>
          <w:rFonts w:ascii="Times New Roman" w:hAnsi="Times New Roman" w:cs="Times New Roman"/>
          <w:color w:val="000000" w:themeColor="text1"/>
          <w:sz w:val="24"/>
          <w:szCs w:val="24"/>
        </w:rPr>
        <w:t>K</w:t>
      </w:r>
      <w:r w:rsidRPr="00895FBD">
        <w:rPr>
          <w:rFonts w:ascii="Times New Roman" w:hAnsi="Times New Roman" w:cs="Times New Roman"/>
          <w:color w:val="000000" w:themeColor="text1"/>
          <w:sz w:val="24"/>
          <w:szCs w:val="24"/>
        </w:rPr>
        <w:t xml:space="preserve">õrgkoolid ja kutseõppeasutused võivad mikrokvalifikatsiooni andmisel </w:t>
      </w:r>
      <w:del w:id="110" w:author="Mari Koik" w:date="2024-05-20T12:49:00Z">
        <w:r w:rsidRPr="00895FBD" w:rsidDel="00BA3361">
          <w:rPr>
            <w:rFonts w:ascii="Times New Roman" w:hAnsi="Times New Roman" w:cs="Times New Roman"/>
            <w:color w:val="000000" w:themeColor="text1"/>
            <w:sz w:val="24"/>
            <w:szCs w:val="24"/>
          </w:rPr>
          <w:delText xml:space="preserve">kohaldada </w:delText>
        </w:r>
      </w:del>
      <w:ins w:id="111" w:author="Mari Koik" w:date="2024-05-20T12:49:00Z">
        <w:r w:rsidR="00BA3361">
          <w:rPr>
            <w:rFonts w:ascii="Times New Roman" w:hAnsi="Times New Roman" w:cs="Times New Roman"/>
            <w:color w:val="000000" w:themeColor="text1"/>
            <w:sz w:val="24"/>
            <w:szCs w:val="24"/>
          </w:rPr>
          <w:t>arvest</w:t>
        </w:r>
        <w:r w:rsidR="00BA3361" w:rsidRPr="00895FBD">
          <w:rPr>
            <w:rFonts w:ascii="Times New Roman" w:hAnsi="Times New Roman" w:cs="Times New Roman"/>
            <w:color w:val="000000" w:themeColor="text1"/>
            <w:sz w:val="24"/>
            <w:szCs w:val="24"/>
          </w:rPr>
          <w:t xml:space="preserve">ada </w:t>
        </w:r>
      </w:ins>
      <w:del w:id="112" w:author="Mari Koik" w:date="2024-05-20T12:49:00Z">
        <w:r w:rsidRPr="00895FBD" w:rsidDel="00BA3361">
          <w:rPr>
            <w:rFonts w:ascii="Times New Roman" w:hAnsi="Times New Roman" w:cs="Times New Roman"/>
            <w:color w:val="000000" w:themeColor="text1"/>
            <w:sz w:val="24"/>
            <w:szCs w:val="24"/>
          </w:rPr>
          <w:delText xml:space="preserve">varasemate </w:delText>
        </w:r>
      </w:del>
      <w:ins w:id="113" w:author="Mari Koik" w:date="2024-05-20T12:49:00Z">
        <w:r w:rsidR="00BA3361" w:rsidRPr="00895FBD">
          <w:rPr>
            <w:rFonts w:ascii="Times New Roman" w:hAnsi="Times New Roman" w:cs="Times New Roman"/>
            <w:color w:val="000000" w:themeColor="text1"/>
            <w:sz w:val="24"/>
            <w:szCs w:val="24"/>
          </w:rPr>
          <w:t>varasema</w:t>
        </w:r>
        <w:r w:rsidR="00BA3361">
          <w:rPr>
            <w:rFonts w:ascii="Times New Roman" w:hAnsi="Times New Roman" w:cs="Times New Roman"/>
            <w:color w:val="000000" w:themeColor="text1"/>
            <w:sz w:val="24"/>
            <w:szCs w:val="24"/>
          </w:rPr>
          <w:t>id</w:t>
        </w:r>
        <w:r w:rsidR="00BA3361" w:rsidRPr="00895FBD">
          <w:rPr>
            <w:rFonts w:ascii="Times New Roman" w:hAnsi="Times New Roman" w:cs="Times New Roman"/>
            <w:color w:val="000000" w:themeColor="text1"/>
            <w:sz w:val="24"/>
            <w:szCs w:val="24"/>
          </w:rPr>
          <w:t xml:space="preserve"> </w:t>
        </w:r>
      </w:ins>
      <w:r w:rsidRPr="00895FBD">
        <w:rPr>
          <w:rFonts w:ascii="Times New Roman" w:hAnsi="Times New Roman" w:cs="Times New Roman"/>
          <w:color w:val="000000" w:themeColor="text1"/>
          <w:sz w:val="24"/>
          <w:szCs w:val="24"/>
        </w:rPr>
        <w:t>õpingu</w:t>
      </w:r>
      <w:ins w:id="114" w:author="Mari Koik" w:date="2024-05-20T12:49:00Z">
        <w:r w:rsidR="00BA3361">
          <w:rPr>
            <w:rFonts w:ascii="Times New Roman" w:hAnsi="Times New Roman" w:cs="Times New Roman"/>
            <w:color w:val="000000" w:themeColor="text1"/>
            <w:sz w:val="24"/>
            <w:szCs w:val="24"/>
          </w:rPr>
          <w:t>id</w:t>
        </w:r>
      </w:ins>
      <w:del w:id="115" w:author="Mari Koik" w:date="2024-05-20T12:49:00Z">
        <w:r w:rsidRPr="00895FBD" w:rsidDel="00BA3361">
          <w:rPr>
            <w:rFonts w:ascii="Times New Roman" w:hAnsi="Times New Roman" w:cs="Times New Roman"/>
            <w:color w:val="000000" w:themeColor="text1"/>
            <w:sz w:val="24"/>
            <w:szCs w:val="24"/>
          </w:rPr>
          <w:delText>te</w:delText>
        </w:r>
      </w:del>
      <w:r w:rsidRPr="00895FBD">
        <w:rPr>
          <w:rFonts w:ascii="Times New Roman" w:hAnsi="Times New Roman" w:cs="Times New Roman"/>
          <w:color w:val="000000" w:themeColor="text1"/>
          <w:sz w:val="24"/>
          <w:szCs w:val="24"/>
        </w:rPr>
        <w:t xml:space="preserve"> ja töökogemust</w:t>
      </w:r>
      <w:del w:id="116" w:author="Mari Koik" w:date="2024-05-20T12:49:00Z">
        <w:r w:rsidRPr="00895FBD" w:rsidDel="00BA3361">
          <w:rPr>
            <w:rFonts w:ascii="Times New Roman" w:hAnsi="Times New Roman" w:cs="Times New Roman"/>
            <w:color w:val="000000" w:themeColor="text1"/>
            <w:sz w:val="24"/>
            <w:szCs w:val="24"/>
          </w:rPr>
          <w:delText>e arvestamist</w:delText>
        </w:r>
      </w:del>
      <w:r w:rsidRPr="00895FBD">
        <w:rPr>
          <w:rFonts w:ascii="Times New Roman" w:hAnsi="Times New Roman" w:cs="Times New Roman"/>
          <w:color w:val="000000" w:themeColor="text1"/>
          <w:sz w:val="24"/>
          <w:szCs w:val="24"/>
        </w:rPr>
        <w:t xml:space="preserve"> vastavalt kõrgharidusseadusele ja kutseõppeasutuse seadusele.</w:t>
      </w:r>
    </w:p>
    <w:p w14:paraId="21428861" w14:textId="77777777" w:rsidR="00BD345F" w:rsidRPr="00895FBD" w:rsidRDefault="00BD345F" w:rsidP="00BD345F">
      <w:pPr>
        <w:spacing w:after="0" w:line="240" w:lineRule="auto"/>
        <w:jc w:val="both"/>
        <w:rPr>
          <w:rFonts w:ascii="Times New Roman" w:hAnsi="Times New Roman" w:cs="Times New Roman"/>
          <w:color w:val="000000" w:themeColor="text1"/>
          <w:sz w:val="24"/>
          <w:szCs w:val="24"/>
        </w:rPr>
      </w:pPr>
    </w:p>
    <w:p w14:paraId="727E9705" w14:textId="6F1DC9C7" w:rsidR="00F17A20" w:rsidRPr="00895FBD" w:rsidRDefault="00F17A20" w:rsidP="00BD345F">
      <w:pPr>
        <w:spacing w:after="0" w:line="240" w:lineRule="auto"/>
        <w:jc w:val="both"/>
        <w:rPr>
          <w:rFonts w:ascii="Times New Roman" w:eastAsia="Times New Roman" w:hAnsi="Times New Roman" w:cs="Times New Roman"/>
          <w:b/>
          <w:bCs/>
          <w:color w:val="000000" w:themeColor="text1"/>
          <w:sz w:val="24"/>
          <w:szCs w:val="24"/>
          <w:lang w:eastAsia="et-EE"/>
        </w:rPr>
      </w:pPr>
      <w:r w:rsidRPr="00895FBD">
        <w:rPr>
          <w:rFonts w:ascii="Times New Roman" w:eastAsia="Times New Roman" w:hAnsi="Times New Roman" w:cs="Times New Roman"/>
          <w:b/>
          <w:bCs/>
          <w:color w:val="000000" w:themeColor="text1"/>
          <w:sz w:val="24"/>
          <w:szCs w:val="24"/>
          <w:bdr w:val="none" w:sz="0" w:space="0" w:color="auto" w:frame="1"/>
          <w:lang w:eastAsia="et-EE"/>
        </w:rPr>
        <w:t>§</w:t>
      </w:r>
      <w:bookmarkEnd w:id="107"/>
      <w:r w:rsidRPr="00895FBD">
        <w:rPr>
          <w:rFonts w:ascii="Times New Roman" w:eastAsia="Times New Roman" w:hAnsi="Times New Roman" w:cs="Times New Roman"/>
          <w:b/>
          <w:bCs/>
          <w:color w:val="000000" w:themeColor="text1"/>
          <w:sz w:val="24"/>
          <w:szCs w:val="24"/>
          <w:bdr w:val="none" w:sz="0" w:space="0" w:color="auto" w:frame="1"/>
          <w:lang w:eastAsia="et-EE"/>
        </w:rPr>
        <w:t xml:space="preserve"> </w:t>
      </w:r>
      <w:r w:rsidR="00950F42" w:rsidRPr="00895FBD">
        <w:rPr>
          <w:rFonts w:ascii="Times New Roman" w:eastAsia="Times New Roman" w:hAnsi="Times New Roman" w:cs="Times New Roman"/>
          <w:b/>
          <w:bCs/>
          <w:color w:val="000000" w:themeColor="text1"/>
          <w:sz w:val="24"/>
          <w:szCs w:val="24"/>
          <w:bdr w:val="none" w:sz="0" w:space="0" w:color="auto" w:frame="1"/>
          <w:lang w:eastAsia="et-EE"/>
        </w:rPr>
        <w:t>12</w:t>
      </w:r>
      <w:r w:rsidR="00ED3C9A" w:rsidRPr="00895FBD">
        <w:rPr>
          <w:rFonts w:ascii="Times New Roman" w:eastAsia="Times New Roman" w:hAnsi="Times New Roman" w:cs="Times New Roman"/>
          <w:b/>
          <w:bCs/>
          <w:color w:val="000000" w:themeColor="text1"/>
          <w:sz w:val="24"/>
          <w:szCs w:val="24"/>
          <w:bdr w:val="none" w:sz="0" w:space="0" w:color="auto" w:frame="1"/>
          <w:vertAlign w:val="superscript"/>
          <w:lang w:eastAsia="et-EE"/>
        </w:rPr>
        <w:t>2</w:t>
      </w:r>
      <w:r w:rsidRPr="00895FBD">
        <w:rPr>
          <w:rFonts w:ascii="Times New Roman" w:eastAsia="Times New Roman" w:hAnsi="Times New Roman" w:cs="Times New Roman"/>
          <w:b/>
          <w:bCs/>
          <w:color w:val="000000" w:themeColor="text1"/>
          <w:sz w:val="24"/>
          <w:szCs w:val="24"/>
          <w:bdr w:val="none" w:sz="0" w:space="0" w:color="auto" w:frame="1"/>
          <w:lang w:eastAsia="et-EE"/>
        </w:rPr>
        <w:t xml:space="preserve">. </w:t>
      </w:r>
      <w:r w:rsidRPr="00895FBD">
        <w:rPr>
          <w:rFonts w:ascii="Times New Roman" w:eastAsia="Times New Roman" w:hAnsi="Times New Roman" w:cs="Times New Roman"/>
          <w:b/>
          <w:bCs/>
          <w:color w:val="000000" w:themeColor="text1"/>
          <w:sz w:val="24"/>
          <w:szCs w:val="24"/>
          <w:lang w:eastAsia="et-EE"/>
        </w:rPr>
        <w:t>Mikrokvalifikatsiooniõppe läbiviimi</w:t>
      </w:r>
      <w:r w:rsidR="0083579C" w:rsidRPr="00895FBD">
        <w:rPr>
          <w:rFonts w:ascii="Times New Roman" w:eastAsia="Times New Roman" w:hAnsi="Times New Roman" w:cs="Times New Roman"/>
          <w:b/>
          <w:bCs/>
          <w:color w:val="000000" w:themeColor="text1"/>
          <w:sz w:val="24"/>
          <w:szCs w:val="24"/>
          <w:lang w:eastAsia="et-EE"/>
        </w:rPr>
        <w:t>s</w:t>
      </w:r>
      <w:r w:rsidRPr="00895FBD">
        <w:rPr>
          <w:rFonts w:ascii="Times New Roman" w:eastAsia="Times New Roman" w:hAnsi="Times New Roman" w:cs="Times New Roman"/>
          <w:b/>
          <w:bCs/>
          <w:color w:val="000000" w:themeColor="text1"/>
          <w:sz w:val="24"/>
          <w:szCs w:val="24"/>
          <w:lang w:eastAsia="et-EE"/>
        </w:rPr>
        <w:t>e</w:t>
      </w:r>
      <w:r w:rsidR="0083579C" w:rsidRPr="00895FBD">
        <w:rPr>
          <w:rFonts w:ascii="Times New Roman" w:eastAsia="Times New Roman" w:hAnsi="Times New Roman" w:cs="Times New Roman"/>
          <w:b/>
          <w:bCs/>
          <w:color w:val="000000" w:themeColor="text1"/>
          <w:sz w:val="24"/>
          <w:szCs w:val="24"/>
          <w:lang w:eastAsia="et-EE"/>
        </w:rPr>
        <w:t xml:space="preserve"> õigus</w:t>
      </w:r>
    </w:p>
    <w:p w14:paraId="7D749C48" w14:textId="77777777" w:rsidR="00F17A20" w:rsidRPr="00895FBD" w:rsidRDefault="00F17A20" w:rsidP="00F17A20">
      <w:pPr>
        <w:spacing w:after="0" w:line="240" w:lineRule="auto"/>
        <w:jc w:val="both"/>
        <w:rPr>
          <w:rFonts w:ascii="Times New Roman" w:hAnsi="Times New Roman" w:cs="Times New Roman"/>
          <w:color w:val="000000" w:themeColor="text1"/>
          <w:sz w:val="24"/>
          <w:szCs w:val="24"/>
          <w:shd w:val="clear" w:color="auto" w:fill="FFFFFF" w:themeFill="background1"/>
        </w:rPr>
      </w:pPr>
    </w:p>
    <w:p w14:paraId="7D9C626D" w14:textId="1E11CE77" w:rsidR="00F17A20" w:rsidRPr="00895FBD" w:rsidRDefault="00F17A20" w:rsidP="00F17A20">
      <w:pPr>
        <w:spacing w:after="0" w:line="240" w:lineRule="auto"/>
        <w:jc w:val="both"/>
        <w:rPr>
          <w:rFonts w:ascii="Times New Roman" w:hAnsi="Times New Roman" w:cs="Times New Roman"/>
          <w:color w:val="000000" w:themeColor="text1"/>
          <w:sz w:val="24"/>
          <w:szCs w:val="24"/>
        </w:rPr>
      </w:pPr>
      <w:bookmarkStart w:id="117" w:name="_Hlk95913831"/>
      <w:bookmarkStart w:id="118" w:name="_Hlk96086341"/>
      <w:r w:rsidRPr="00BE0010">
        <w:rPr>
          <w:rFonts w:ascii="Times New Roman" w:hAnsi="Times New Roman" w:cs="Times New Roman"/>
          <w:color w:val="000000" w:themeColor="text1"/>
          <w:sz w:val="24"/>
          <w:szCs w:val="24"/>
        </w:rPr>
        <w:t>Mikrokv</w:t>
      </w:r>
      <w:r w:rsidRPr="00895FBD">
        <w:rPr>
          <w:rFonts w:ascii="Times New Roman" w:hAnsi="Times New Roman" w:cs="Times New Roman"/>
          <w:color w:val="000000" w:themeColor="text1"/>
          <w:sz w:val="24"/>
          <w:szCs w:val="24"/>
        </w:rPr>
        <w:t xml:space="preserve">alifikatsiooniõpet võivad läbi viia: </w:t>
      </w:r>
      <w:bookmarkEnd w:id="117"/>
    </w:p>
    <w:p w14:paraId="7378DB91" w14:textId="76EF4B5A" w:rsidR="00F17A20" w:rsidRPr="00895FBD" w:rsidRDefault="00F17A20" w:rsidP="00F17A20">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 xml:space="preserve">1) </w:t>
      </w:r>
      <w:bookmarkStart w:id="119" w:name="_Hlk163574450"/>
      <w:bookmarkStart w:id="120" w:name="_Hlk163047434"/>
      <w:r w:rsidR="00BD345F" w:rsidRPr="00895FBD">
        <w:rPr>
          <w:rFonts w:ascii="Times New Roman" w:hAnsi="Times New Roman" w:cs="Times New Roman"/>
          <w:color w:val="000000" w:themeColor="text1"/>
          <w:sz w:val="24"/>
          <w:szCs w:val="24"/>
        </w:rPr>
        <w:t>kõrgkool</w:t>
      </w:r>
      <w:r w:rsidRPr="00895FBD">
        <w:rPr>
          <w:rFonts w:ascii="Times New Roman" w:hAnsi="Times New Roman" w:cs="Times New Roman"/>
          <w:color w:val="000000" w:themeColor="text1"/>
          <w:sz w:val="24"/>
          <w:szCs w:val="24"/>
        </w:rPr>
        <w:t xml:space="preserve"> ja kutseõppeasutus </w:t>
      </w:r>
      <w:bookmarkEnd w:id="119"/>
      <w:commentRangeStart w:id="121"/>
      <w:r w:rsidRPr="00895FBD">
        <w:rPr>
          <w:rFonts w:ascii="Times New Roman" w:hAnsi="Times New Roman" w:cs="Times New Roman"/>
          <w:color w:val="000000" w:themeColor="text1"/>
          <w:sz w:val="24"/>
          <w:szCs w:val="24"/>
        </w:rPr>
        <w:t>õppekavarühmas või -grupis</w:t>
      </w:r>
      <w:commentRangeEnd w:id="121"/>
      <w:r w:rsidR="00BE0010">
        <w:rPr>
          <w:rStyle w:val="Kommentaariviide"/>
          <w:rFonts w:ascii="Times New Roman" w:eastAsia="Times New Roman" w:hAnsi="Times New Roman"/>
          <w:lang w:eastAsia="ar-SA"/>
        </w:rPr>
        <w:commentReference w:id="121"/>
      </w:r>
      <w:r w:rsidRPr="00895FBD">
        <w:rPr>
          <w:rFonts w:ascii="Times New Roman" w:hAnsi="Times New Roman" w:cs="Times New Roman"/>
          <w:color w:val="000000" w:themeColor="text1"/>
          <w:sz w:val="24"/>
          <w:szCs w:val="24"/>
        </w:rPr>
        <w:t xml:space="preserve">, </w:t>
      </w:r>
      <w:bookmarkEnd w:id="120"/>
      <w:r w:rsidRPr="00895FBD">
        <w:rPr>
          <w:rFonts w:ascii="Times New Roman" w:hAnsi="Times New Roman" w:cs="Times New Roman"/>
          <w:color w:val="000000" w:themeColor="text1"/>
          <w:sz w:val="24"/>
          <w:szCs w:val="24"/>
        </w:rPr>
        <w:t>milles on talle antud õppeõigus või õppe läbiviimise õigus</w:t>
      </w:r>
      <w:r w:rsidR="00BD345F" w:rsidRPr="00895FBD">
        <w:rPr>
          <w:rFonts w:ascii="Times New Roman" w:hAnsi="Times New Roman" w:cs="Times New Roman"/>
          <w:color w:val="000000" w:themeColor="text1"/>
          <w:sz w:val="24"/>
          <w:szCs w:val="24"/>
        </w:rPr>
        <w:t xml:space="preserve"> (edaspidi </w:t>
      </w:r>
      <w:r w:rsidR="00BD345F" w:rsidRPr="00895FBD">
        <w:rPr>
          <w:rFonts w:ascii="Times New Roman" w:hAnsi="Times New Roman" w:cs="Times New Roman"/>
          <w:i/>
          <w:iCs/>
          <w:color w:val="000000" w:themeColor="text1"/>
          <w:sz w:val="24"/>
          <w:szCs w:val="24"/>
        </w:rPr>
        <w:t>õppeõigus</w:t>
      </w:r>
      <w:r w:rsidR="00BD345F" w:rsidRPr="00895FBD">
        <w:rPr>
          <w:rFonts w:ascii="Times New Roman" w:hAnsi="Times New Roman" w:cs="Times New Roman"/>
          <w:color w:val="000000" w:themeColor="text1"/>
          <w:sz w:val="24"/>
          <w:szCs w:val="24"/>
        </w:rPr>
        <w:t>)</w:t>
      </w:r>
      <w:r w:rsidRPr="00895FBD">
        <w:rPr>
          <w:rFonts w:ascii="Times New Roman" w:hAnsi="Times New Roman" w:cs="Times New Roman"/>
          <w:color w:val="000000" w:themeColor="text1"/>
          <w:sz w:val="24"/>
          <w:szCs w:val="24"/>
        </w:rPr>
        <w:t xml:space="preserve">; </w:t>
      </w:r>
    </w:p>
    <w:p w14:paraId="0E5A6BAF" w14:textId="5FE5216D" w:rsidR="006C0108" w:rsidRPr="00895FBD" w:rsidRDefault="00F17A20" w:rsidP="00F17A20">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2)</w:t>
      </w:r>
      <w:r w:rsidR="00BD345F" w:rsidRPr="00895FBD">
        <w:rPr>
          <w:rFonts w:ascii="Times New Roman" w:hAnsi="Times New Roman" w:cs="Times New Roman"/>
          <w:color w:val="000000" w:themeColor="text1"/>
          <w:sz w:val="24"/>
          <w:szCs w:val="24"/>
        </w:rPr>
        <w:t xml:space="preserve"> </w:t>
      </w:r>
      <w:r w:rsidR="006C0108" w:rsidRPr="00895FBD">
        <w:rPr>
          <w:rFonts w:ascii="Times New Roman" w:hAnsi="Times New Roman" w:cs="Times New Roman"/>
          <w:color w:val="000000" w:themeColor="text1"/>
          <w:sz w:val="24"/>
          <w:szCs w:val="24"/>
        </w:rPr>
        <w:t>tegevusloa alusel kõrgkool ja kutseõppeasutus õppekavarühmas või -grupis, milles tal ei ole õppeõigust;</w:t>
      </w:r>
    </w:p>
    <w:p w14:paraId="101B2D8F" w14:textId="14C0AE2C" w:rsidR="00BD345F" w:rsidRPr="00895FBD" w:rsidRDefault="006C0108" w:rsidP="00F17A20">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 xml:space="preserve">3) tegevusloa alusel </w:t>
      </w:r>
      <w:r w:rsidR="00F17A20" w:rsidRPr="00895FBD">
        <w:rPr>
          <w:rFonts w:ascii="Times New Roman" w:hAnsi="Times New Roman" w:cs="Times New Roman"/>
          <w:color w:val="000000" w:themeColor="text1"/>
          <w:sz w:val="24"/>
          <w:szCs w:val="24"/>
        </w:rPr>
        <w:t>muu täienduskoolitusasutus</w:t>
      </w:r>
      <w:r w:rsidRPr="00895FBD">
        <w:rPr>
          <w:rFonts w:ascii="Times New Roman" w:hAnsi="Times New Roman" w:cs="Times New Roman"/>
          <w:color w:val="000000" w:themeColor="text1"/>
          <w:sz w:val="24"/>
          <w:szCs w:val="24"/>
        </w:rPr>
        <w:t>.</w:t>
      </w:r>
    </w:p>
    <w:p w14:paraId="0B13BF1E" w14:textId="77777777" w:rsidR="00BD345F" w:rsidRPr="00895FBD" w:rsidRDefault="00BD345F" w:rsidP="00F17A20">
      <w:pPr>
        <w:spacing w:after="0" w:line="240" w:lineRule="auto"/>
        <w:jc w:val="both"/>
        <w:rPr>
          <w:rFonts w:ascii="Times New Roman" w:hAnsi="Times New Roman" w:cs="Times New Roman"/>
          <w:color w:val="000000" w:themeColor="text1"/>
          <w:sz w:val="24"/>
          <w:szCs w:val="24"/>
        </w:rPr>
      </w:pPr>
      <w:bookmarkStart w:id="122" w:name="_Hlk139014737"/>
    </w:p>
    <w:p w14:paraId="31D9FE21" w14:textId="034A21C9" w:rsidR="001116DD" w:rsidRPr="001116DD" w:rsidRDefault="005A7D43" w:rsidP="001116DD">
      <w:pPr>
        <w:spacing w:after="0" w:line="240" w:lineRule="auto"/>
        <w:jc w:val="both"/>
        <w:rPr>
          <w:rFonts w:ascii="Times New Roman" w:hAnsi="Times New Roman" w:cs="Times New Roman"/>
          <w:b/>
          <w:bCs/>
          <w:color w:val="000000" w:themeColor="text1"/>
          <w:sz w:val="24"/>
          <w:szCs w:val="24"/>
        </w:rPr>
      </w:pPr>
      <w:r w:rsidRPr="00895FBD">
        <w:rPr>
          <w:rFonts w:ascii="Times New Roman" w:hAnsi="Times New Roman" w:cs="Times New Roman"/>
          <w:b/>
          <w:bCs/>
          <w:color w:val="000000" w:themeColor="text1"/>
          <w:sz w:val="24"/>
          <w:szCs w:val="24"/>
        </w:rPr>
        <w:t>12</w:t>
      </w:r>
      <w:r w:rsidRPr="00895FBD">
        <w:rPr>
          <w:rFonts w:ascii="Times New Roman" w:hAnsi="Times New Roman" w:cs="Times New Roman"/>
          <w:b/>
          <w:bCs/>
          <w:color w:val="000000" w:themeColor="text1"/>
          <w:sz w:val="24"/>
          <w:szCs w:val="24"/>
          <w:vertAlign w:val="superscript"/>
        </w:rPr>
        <w:t>3</w:t>
      </w:r>
      <w:r w:rsidRPr="00895FBD">
        <w:rPr>
          <w:rFonts w:ascii="Times New Roman" w:hAnsi="Times New Roman" w:cs="Times New Roman"/>
          <w:b/>
          <w:bCs/>
          <w:color w:val="000000" w:themeColor="text1"/>
          <w:sz w:val="24"/>
          <w:szCs w:val="24"/>
        </w:rPr>
        <w:t>.</w:t>
      </w:r>
      <w:r w:rsidR="001116DD" w:rsidRPr="001116DD">
        <w:rPr>
          <w:rFonts w:ascii="Times New Roman" w:hAnsi="Times New Roman" w:cs="Times New Roman"/>
          <w:b/>
          <w:bCs/>
          <w:color w:val="000000" w:themeColor="text1"/>
          <w:sz w:val="24"/>
          <w:szCs w:val="24"/>
        </w:rPr>
        <w:t xml:space="preserve"> </w:t>
      </w:r>
      <w:commentRangeStart w:id="123"/>
      <w:r w:rsidR="001116DD" w:rsidRPr="001116DD">
        <w:rPr>
          <w:rFonts w:ascii="Times New Roman" w:hAnsi="Times New Roman" w:cs="Times New Roman"/>
          <w:b/>
          <w:bCs/>
          <w:color w:val="000000" w:themeColor="text1"/>
          <w:sz w:val="24"/>
          <w:szCs w:val="24"/>
        </w:rPr>
        <w:t>Mikrokvalifikatsiooni</w:t>
      </w:r>
      <w:del w:id="124" w:author="Mari Koik" w:date="2024-05-20T11:50:00Z">
        <w:r w:rsidR="001116DD" w:rsidRPr="001116DD" w:rsidDel="00BE0010">
          <w:rPr>
            <w:rFonts w:ascii="Times New Roman" w:hAnsi="Times New Roman" w:cs="Times New Roman"/>
            <w:b/>
            <w:bCs/>
            <w:color w:val="000000" w:themeColor="text1"/>
            <w:sz w:val="24"/>
            <w:szCs w:val="24"/>
          </w:rPr>
          <w:delText>õppe</w:delText>
        </w:r>
      </w:del>
      <w:r w:rsidR="001116DD" w:rsidRPr="001116DD">
        <w:rPr>
          <w:rFonts w:ascii="Times New Roman" w:hAnsi="Times New Roman" w:cs="Times New Roman"/>
          <w:b/>
          <w:bCs/>
          <w:color w:val="000000" w:themeColor="text1"/>
          <w:sz w:val="24"/>
          <w:szCs w:val="24"/>
        </w:rPr>
        <w:t xml:space="preserve"> õppekava </w:t>
      </w:r>
      <w:commentRangeEnd w:id="123"/>
      <w:r w:rsidR="00BE0010">
        <w:rPr>
          <w:rStyle w:val="Kommentaariviide"/>
          <w:rFonts w:ascii="Times New Roman" w:eastAsia="Times New Roman" w:hAnsi="Times New Roman"/>
          <w:lang w:eastAsia="ar-SA"/>
        </w:rPr>
        <w:commentReference w:id="123"/>
      </w:r>
      <w:r w:rsidR="00F27437">
        <w:rPr>
          <w:rFonts w:ascii="Times New Roman" w:hAnsi="Times New Roman" w:cs="Times New Roman"/>
          <w:b/>
          <w:bCs/>
          <w:color w:val="000000" w:themeColor="text1"/>
          <w:sz w:val="24"/>
          <w:szCs w:val="24"/>
        </w:rPr>
        <w:t>esitamine</w:t>
      </w:r>
    </w:p>
    <w:p w14:paraId="12F7167A" w14:textId="77777777" w:rsidR="001116DD" w:rsidRPr="001116DD" w:rsidRDefault="001116DD" w:rsidP="001116DD">
      <w:pPr>
        <w:spacing w:after="0" w:line="240" w:lineRule="auto"/>
        <w:jc w:val="both"/>
        <w:rPr>
          <w:rFonts w:ascii="Times New Roman" w:hAnsi="Times New Roman" w:cs="Times New Roman"/>
          <w:b/>
          <w:bCs/>
          <w:color w:val="000000" w:themeColor="text1"/>
          <w:sz w:val="24"/>
          <w:szCs w:val="24"/>
        </w:rPr>
      </w:pPr>
    </w:p>
    <w:p w14:paraId="2C25FBAC" w14:textId="76213594" w:rsidR="001116DD" w:rsidRPr="003B4B72" w:rsidRDefault="001116DD" w:rsidP="001116DD">
      <w:pPr>
        <w:spacing w:after="0" w:line="240" w:lineRule="auto"/>
        <w:jc w:val="both"/>
        <w:rPr>
          <w:rFonts w:ascii="Times New Roman" w:hAnsi="Times New Roman" w:cs="Times New Roman"/>
          <w:color w:val="000000" w:themeColor="text1"/>
          <w:sz w:val="24"/>
          <w:szCs w:val="24"/>
        </w:rPr>
      </w:pPr>
      <w:r w:rsidRPr="001116DD">
        <w:rPr>
          <w:rFonts w:ascii="Times New Roman" w:hAnsi="Times New Roman" w:cs="Times New Roman"/>
          <w:color w:val="000000" w:themeColor="text1"/>
          <w:sz w:val="24"/>
          <w:szCs w:val="24"/>
        </w:rPr>
        <w:t xml:space="preserve">(1) </w:t>
      </w:r>
      <w:bookmarkStart w:id="125" w:name="_Hlk163574376"/>
      <w:r w:rsidRPr="001116DD">
        <w:rPr>
          <w:rFonts w:ascii="Times New Roman" w:hAnsi="Times New Roman" w:cs="Times New Roman"/>
          <w:color w:val="000000" w:themeColor="text1"/>
          <w:sz w:val="24"/>
          <w:szCs w:val="24"/>
        </w:rPr>
        <w:t>Käesoleva seaduse § 12</w:t>
      </w:r>
      <w:r w:rsidRPr="001116DD">
        <w:rPr>
          <w:rFonts w:ascii="Times New Roman" w:hAnsi="Times New Roman" w:cs="Times New Roman"/>
          <w:color w:val="000000" w:themeColor="text1"/>
          <w:sz w:val="24"/>
          <w:szCs w:val="24"/>
          <w:vertAlign w:val="superscript"/>
        </w:rPr>
        <w:t>2</w:t>
      </w:r>
      <w:r w:rsidRPr="001116DD">
        <w:rPr>
          <w:rFonts w:ascii="Times New Roman" w:hAnsi="Times New Roman" w:cs="Times New Roman"/>
          <w:color w:val="000000" w:themeColor="text1"/>
          <w:sz w:val="24"/>
          <w:szCs w:val="24"/>
        </w:rPr>
        <w:t xml:space="preserve"> punktis 1 nimetatud </w:t>
      </w:r>
      <w:bookmarkEnd w:id="125"/>
      <w:r w:rsidRPr="001116DD">
        <w:rPr>
          <w:rFonts w:ascii="Times New Roman" w:hAnsi="Times New Roman" w:cs="Times New Roman"/>
          <w:color w:val="000000" w:themeColor="text1"/>
          <w:sz w:val="24"/>
          <w:szCs w:val="24"/>
        </w:rPr>
        <w:t>täienduskoolitusasutus vii</w:t>
      </w:r>
      <w:r w:rsidR="00EB21AB">
        <w:rPr>
          <w:rFonts w:ascii="Times New Roman" w:hAnsi="Times New Roman" w:cs="Times New Roman"/>
          <w:color w:val="000000" w:themeColor="text1"/>
          <w:sz w:val="24"/>
          <w:szCs w:val="24"/>
        </w:rPr>
        <w:t>b</w:t>
      </w:r>
      <w:r w:rsidRPr="001116DD">
        <w:rPr>
          <w:rFonts w:ascii="Times New Roman" w:hAnsi="Times New Roman" w:cs="Times New Roman"/>
          <w:color w:val="000000" w:themeColor="text1"/>
          <w:sz w:val="24"/>
          <w:szCs w:val="24"/>
        </w:rPr>
        <w:t xml:space="preserve"> mikrokvalifikatsiooniõpet läbi hariduse infosüsteemi kantud mikrokvalifikatsiooni</w:t>
      </w:r>
      <w:del w:id="126" w:author="Mari Koik" w:date="2024-05-20T11:50:00Z">
        <w:r w:rsidRPr="001116DD" w:rsidDel="00BE0010">
          <w:rPr>
            <w:rFonts w:ascii="Times New Roman" w:hAnsi="Times New Roman" w:cs="Times New Roman"/>
            <w:color w:val="000000" w:themeColor="text1"/>
            <w:sz w:val="24"/>
            <w:szCs w:val="24"/>
          </w:rPr>
          <w:delText>õppe</w:delText>
        </w:r>
      </w:del>
      <w:r w:rsidRPr="001116DD">
        <w:rPr>
          <w:rFonts w:ascii="Times New Roman" w:hAnsi="Times New Roman" w:cs="Times New Roman"/>
          <w:color w:val="000000" w:themeColor="text1"/>
          <w:sz w:val="24"/>
          <w:szCs w:val="24"/>
        </w:rPr>
        <w:t xml:space="preserve"> </w:t>
      </w:r>
      <w:r w:rsidRPr="003B4B72">
        <w:rPr>
          <w:rFonts w:ascii="Times New Roman" w:hAnsi="Times New Roman" w:cs="Times New Roman"/>
          <w:color w:val="000000" w:themeColor="text1"/>
          <w:sz w:val="24"/>
          <w:szCs w:val="24"/>
        </w:rPr>
        <w:t xml:space="preserve">õppekava alusel. Õppekava esitatakse hariduse infosüsteemi põhimääruses </w:t>
      </w:r>
      <w:commentRangeStart w:id="127"/>
      <w:r w:rsidRPr="003B4B72">
        <w:rPr>
          <w:rFonts w:ascii="Times New Roman" w:hAnsi="Times New Roman" w:cs="Times New Roman"/>
          <w:color w:val="000000" w:themeColor="text1"/>
          <w:sz w:val="24"/>
          <w:szCs w:val="24"/>
        </w:rPr>
        <w:t>ette</w:t>
      </w:r>
      <w:del w:id="128" w:author="Mari Koik" w:date="2024-05-20T17:12:00Z">
        <w:r w:rsidRPr="003B4B72" w:rsidDel="00B2255A">
          <w:rPr>
            <w:rFonts w:ascii="Times New Roman" w:hAnsi="Times New Roman" w:cs="Times New Roman"/>
            <w:color w:val="000000" w:themeColor="text1"/>
            <w:sz w:val="24"/>
            <w:szCs w:val="24"/>
          </w:rPr>
          <w:delText xml:space="preserve"> </w:delText>
        </w:r>
      </w:del>
      <w:r w:rsidRPr="003B4B72">
        <w:rPr>
          <w:rFonts w:ascii="Times New Roman" w:hAnsi="Times New Roman" w:cs="Times New Roman"/>
          <w:color w:val="000000" w:themeColor="text1"/>
          <w:sz w:val="24"/>
          <w:szCs w:val="24"/>
        </w:rPr>
        <w:t>nähtud</w:t>
      </w:r>
      <w:commentRangeEnd w:id="127"/>
      <w:r w:rsidR="00B2255A">
        <w:rPr>
          <w:rStyle w:val="Kommentaariviide"/>
          <w:rFonts w:ascii="Times New Roman" w:eastAsia="Times New Roman" w:hAnsi="Times New Roman"/>
          <w:lang w:eastAsia="ar-SA"/>
        </w:rPr>
        <w:commentReference w:id="127"/>
      </w:r>
      <w:r w:rsidRPr="003B4B72">
        <w:rPr>
          <w:rFonts w:ascii="Times New Roman" w:hAnsi="Times New Roman" w:cs="Times New Roman"/>
          <w:color w:val="000000" w:themeColor="text1"/>
          <w:sz w:val="24"/>
          <w:szCs w:val="24"/>
        </w:rPr>
        <w:t xml:space="preserve"> korras. </w:t>
      </w:r>
      <w:r w:rsidR="00F27437" w:rsidRPr="003B4B72">
        <w:rPr>
          <w:rFonts w:ascii="Times New Roman" w:hAnsi="Times New Roman" w:cs="Times New Roman"/>
          <w:color w:val="000000" w:themeColor="text1"/>
          <w:sz w:val="24"/>
          <w:szCs w:val="24"/>
        </w:rPr>
        <w:t xml:space="preserve">Enne õppekava esitamist tasub </w:t>
      </w:r>
      <w:del w:id="129" w:author="Helen Uustalu" w:date="2024-05-09T11:04:00Z">
        <w:r w:rsidR="00F27437" w:rsidRPr="003B4B72" w:rsidDel="00B55865">
          <w:rPr>
            <w:rFonts w:ascii="Times New Roman" w:hAnsi="Times New Roman" w:cs="Times New Roman"/>
            <w:color w:val="000000" w:themeColor="text1"/>
            <w:sz w:val="24"/>
            <w:szCs w:val="24"/>
          </w:rPr>
          <w:delText xml:space="preserve">käesoleva seaduse </w:delText>
        </w:r>
      </w:del>
      <w:r w:rsidR="00F27437" w:rsidRPr="003B4B72">
        <w:rPr>
          <w:rFonts w:ascii="Times New Roman" w:hAnsi="Times New Roman" w:cs="Times New Roman"/>
          <w:color w:val="000000" w:themeColor="text1"/>
          <w:sz w:val="24"/>
          <w:szCs w:val="24"/>
        </w:rPr>
        <w:t>§ 12</w:t>
      </w:r>
      <w:r w:rsidR="00F27437" w:rsidRPr="003B4B72">
        <w:rPr>
          <w:rFonts w:ascii="Times New Roman" w:hAnsi="Times New Roman" w:cs="Times New Roman"/>
          <w:color w:val="000000" w:themeColor="text1"/>
          <w:sz w:val="24"/>
          <w:szCs w:val="24"/>
          <w:vertAlign w:val="superscript"/>
        </w:rPr>
        <w:t>2</w:t>
      </w:r>
      <w:r w:rsidR="00F27437" w:rsidRPr="003B4B72">
        <w:rPr>
          <w:rFonts w:ascii="Times New Roman" w:hAnsi="Times New Roman" w:cs="Times New Roman"/>
          <w:color w:val="000000" w:themeColor="text1"/>
          <w:sz w:val="24"/>
          <w:szCs w:val="24"/>
        </w:rPr>
        <w:t xml:space="preserve"> punktis 1 nimetatud täienduskoolitusasutus riigilõivu riigilõivuseaduses sätestatud määras.</w:t>
      </w:r>
    </w:p>
    <w:p w14:paraId="4834B58C" w14:textId="77777777" w:rsidR="001116DD" w:rsidRPr="003B4B72" w:rsidRDefault="001116DD" w:rsidP="001116DD">
      <w:pPr>
        <w:spacing w:after="0" w:line="240" w:lineRule="auto"/>
        <w:jc w:val="both"/>
        <w:rPr>
          <w:rFonts w:ascii="Times New Roman" w:hAnsi="Times New Roman" w:cs="Times New Roman"/>
          <w:color w:val="000000" w:themeColor="text1"/>
          <w:sz w:val="24"/>
          <w:szCs w:val="24"/>
        </w:rPr>
      </w:pPr>
    </w:p>
    <w:p w14:paraId="2925A150" w14:textId="39C1F611" w:rsidR="001116DD" w:rsidRPr="003B4B72" w:rsidRDefault="001116DD" w:rsidP="001116DD">
      <w:pPr>
        <w:spacing w:after="0" w:line="240" w:lineRule="auto"/>
        <w:jc w:val="both"/>
        <w:rPr>
          <w:rFonts w:ascii="Times New Roman" w:hAnsi="Times New Roman" w:cs="Times New Roman"/>
          <w:color w:val="000000" w:themeColor="text1"/>
          <w:sz w:val="24"/>
          <w:szCs w:val="24"/>
        </w:rPr>
      </w:pPr>
      <w:r w:rsidRPr="003B4B72">
        <w:rPr>
          <w:rFonts w:ascii="Times New Roman" w:hAnsi="Times New Roman" w:cs="Times New Roman"/>
          <w:color w:val="000000" w:themeColor="text1"/>
          <w:sz w:val="24"/>
          <w:szCs w:val="24"/>
        </w:rPr>
        <w:t xml:space="preserve">(2) </w:t>
      </w:r>
      <w:r w:rsidR="00EB21AB" w:rsidRPr="003B4B72">
        <w:rPr>
          <w:rFonts w:ascii="Times New Roman" w:hAnsi="Times New Roman" w:cs="Times New Roman"/>
          <w:color w:val="000000" w:themeColor="text1"/>
          <w:sz w:val="24"/>
          <w:szCs w:val="24"/>
        </w:rPr>
        <w:t>Käesoleva seaduse § 12</w:t>
      </w:r>
      <w:r w:rsidR="00EB21AB" w:rsidRPr="003B4B72">
        <w:rPr>
          <w:rFonts w:ascii="Times New Roman" w:hAnsi="Times New Roman" w:cs="Times New Roman"/>
          <w:color w:val="000000" w:themeColor="text1"/>
          <w:sz w:val="24"/>
          <w:szCs w:val="24"/>
          <w:vertAlign w:val="superscript"/>
        </w:rPr>
        <w:t>2</w:t>
      </w:r>
      <w:r w:rsidR="00EB21AB" w:rsidRPr="003B4B72">
        <w:rPr>
          <w:rFonts w:ascii="Times New Roman" w:hAnsi="Times New Roman" w:cs="Times New Roman"/>
          <w:color w:val="000000" w:themeColor="text1"/>
          <w:sz w:val="24"/>
          <w:szCs w:val="24"/>
        </w:rPr>
        <w:t xml:space="preserve"> punktis 1 nimetatud t</w:t>
      </w:r>
      <w:r w:rsidRPr="003B4B72">
        <w:rPr>
          <w:rFonts w:ascii="Times New Roman" w:hAnsi="Times New Roman" w:cs="Times New Roman"/>
          <w:color w:val="000000" w:themeColor="text1"/>
          <w:sz w:val="24"/>
          <w:szCs w:val="24"/>
        </w:rPr>
        <w:t xml:space="preserve">äienduskoolitusasutus esitab hariduse infosüsteemi õppekava, mis: </w:t>
      </w:r>
    </w:p>
    <w:p w14:paraId="23AA51A8" w14:textId="5D9F0B8E" w:rsidR="001116DD" w:rsidRPr="003B4B72" w:rsidRDefault="001116DD" w:rsidP="001116DD">
      <w:pPr>
        <w:spacing w:after="0" w:line="240" w:lineRule="auto"/>
        <w:jc w:val="both"/>
        <w:rPr>
          <w:rFonts w:ascii="Times New Roman" w:hAnsi="Times New Roman" w:cs="Times New Roman"/>
          <w:color w:val="000000" w:themeColor="text1"/>
          <w:sz w:val="24"/>
          <w:szCs w:val="24"/>
        </w:rPr>
      </w:pPr>
      <w:r w:rsidRPr="003B4B72">
        <w:rPr>
          <w:rFonts w:ascii="Times New Roman" w:hAnsi="Times New Roman" w:cs="Times New Roman"/>
          <w:color w:val="000000" w:themeColor="text1"/>
          <w:sz w:val="24"/>
          <w:szCs w:val="24"/>
        </w:rPr>
        <w:t xml:space="preserve">1) liigitub õppekavarühma või -gruppi, milles on talle antud õppeõigus; </w:t>
      </w:r>
    </w:p>
    <w:p w14:paraId="580B5A78" w14:textId="2B9833AB" w:rsidR="001116DD" w:rsidRPr="003B4B72" w:rsidRDefault="001116DD" w:rsidP="001116DD">
      <w:pPr>
        <w:spacing w:after="0" w:line="240" w:lineRule="auto"/>
        <w:jc w:val="both"/>
        <w:rPr>
          <w:rFonts w:ascii="Times New Roman" w:hAnsi="Times New Roman" w:cs="Times New Roman"/>
          <w:color w:val="000000" w:themeColor="text1"/>
          <w:sz w:val="24"/>
          <w:szCs w:val="24"/>
        </w:rPr>
      </w:pPr>
      <w:r w:rsidRPr="003B4B72">
        <w:rPr>
          <w:rFonts w:ascii="Times New Roman" w:hAnsi="Times New Roman" w:cs="Times New Roman"/>
          <w:color w:val="000000" w:themeColor="text1"/>
          <w:sz w:val="24"/>
          <w:szCs w:val="24"/>
        </w:rPr>
        <w:t>2) vastab käesoleva seaduse § 12</w:t>
      </w:r>
      <w:r w:rsidRPr="003B4B72">
        <w:rPr>
          <w:rFonts w:ascii="Times New Roman" w:hAnsi="Times New Roman" w:cs="Times New Roman"/>
          <w:color w:val="000000" w:themeColor="text1"/>
          <w:sz w:val="24"/>
          <w:szCs w:val="24"/>
          <w:vertAlign w:val="superscript"/>
        </w:rPr>
        <w:t>6</w:t>
      </w:r>
      <w:r w:rsidRPr="003B4B72">
        <w:rPr>
          <w:rFonts w:ascii="Times New Roman" w:hAnsi="Times New Roman" w:cs="Times New Roman"/>
          <w:color w:val="000000" w:themeColor="text1"/>
          <w:sz w:val="24"/>
          <w:szCs w:val="24"/>
        </w:rPr>
        <w:t xml:space="preserve"> punktides 2–8 esitatud nõuetele.</w:t>
      </w:r>
    </w:p>
    <w:p w14:paraId="469A8F86" w14:textId="77777777" w:rsidR="001116DD" w:rsidRPr="003B4B72" w:rsidRDefault="001116DD" w:rsidP="001116DD">
      <w:pPr>
        <w:spacing w:after="0" w:line="240" w:lineRule="auto"/>
        <w:jc w:val="both"/>
        <w:rPr>
          <w:rFonts w:ascii="Times New Roman" w:hAnsi="Times New Roman" w:cs="Times New Roman"/>
          <w:color w:val="000000" w:themeColor="text1"/>
          <w:sz w:val="24"/>
          <w:szCs w:val="24"/>
        </w:rPr>
      </w:pPr>
    </w:p>
    <w:p w14:paraId="79446ABB" w14:textId="66C6C72E" w:rsidR="00527D46" w:rsidRDefault="001116DD" w:rsidP="001116DD">
      <w:pPr>
        <w:spacing w:after="0" w:line="240" w:lineRule="auto"/>
        <w:jc w:val="both"/>
        <w:rPr>
          <w:rFonts w:ascii="Times New Roman" w:hAnsi="Times New Roman" w:cs="Times New Roman"/>
          <w:color w:val="000000" w:themeColor="text1"/>
          <w:sz w:val="24"/>
          <w:szCs w:val="24"/>
        </w:rPr>
      </w:pPr>
      <w:r w:rsidRPr="003B4B72">
        <w:rPr>
          <w:rFonts w:ascii="Times New Roman" w:hAnsi="Times New Roman" w:cs="Times New Roman"/>
          <w:color w:val="000000" w:themeColor="text1"/>
          <w:sz w:val="24"/>
          <w:szCs w:val="24"/>
        </w:rPr>
        <w:t>(3)</w:t>
      </w:r>
      <w:r w:rsidR="00527D46" w:rsidRPr="003B4B72">
        <w:rPr>
          <w:rFonts w:ascii="Times New Roman" w:hAnsi="Times New Roman" w:cs="Times New Roman"/>
          <w:color w:val="000000" w:themeColor="text1"/>
          <w:sz w:val="24"/>
          <w:szCs w:val="24"/>
        </w:rPr>
        <w:t xml:space="preserve"> Täienduskoolitusasutus tagab hariduse infosüsteemi kantud õppekava ajakohasuse.</w:t>
      </w:r>
    </w:p>
    <w:p w14:paraId="5DC284E0" w14:textId="77777777" w:rsidR="00527D46" w:rsidRDefault="00527D46" w:rsidP="001116DD">
      <w:pPr>
        <w:spacing w:after="0" w:line="240" w:lineRule="auto"/>
        <w:jc w:val="both"/>
        <w:rPr>
          <w:rFonts w:ascii="Times New Roman" w:hAnsi="Times New Roman" w:cs="Times New Roman"/>
          <w:color w:val="000000" w:themeColor="text1"/>
          <w:sz w:val="24"/>
          <w:szCs w:val="24"/>
        </w:rPr>
      </w:pPr>
    </w:p>
    <w:p w14:paraId="3280F108" w14:textId="041072DA" w:rsidR="001116DD" w:rsidRPr="001116DD" w:rsidRDefault="00527D46" w:rsidP="001116DD">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w:t>
      </w:r>
      <w:r w:rsidR="001116DD" w:rsidRPr="001116DD">
        <w:rPr>
          <w:rFonts w:ascii="Times New Roman" w:hAnsi="Times New Roman" w:cs="Times New Roman"/>
          <w:color w:val="000000" w:themeColor="text1"/>
          <w:sz w:val="24"/>
          <w:szCs w:val="24"/>
        </w:rPr>
        <w:t>Õppekava muutmise</w:t>
      </w:r>
      <w:r w:rsidR="001116DD">
        <w:rPr>
          <w:rFonts w:ascii="Times New Roman" w:hAnsi="Times New Roman" w:cs="Times New Roman"/>
          <w:color w:val="000000" w:themeColor="text1"/>
          <w:sz w:val="24"/>
          <w:szCs w:val="24"/>
        </w:rPr>
        <w:t>le</w:t>
      </w:r>
      <w:r w:rsidR="001116DD" w:rsidRPr="001116DD">
        <w:rPr>
          <w:rFonts w:ascii="Times New Roman" w:hAnsi="Times New Roman" w:cs="Times New Roman"/>
          <w:color w:val="000000" w:themeColor="text1"/>
          <w:sz w:val="24"/>
          <w:szCs w:val="24"/>
        </w:rPr>
        <w:t xml:space="preserve"> kohaldatakse käesoleva seaduse </w:t>
      </w:r>
      <w:del w:id="130" w:author="Helen Uustalu" w:date="2024-05-13T12:37:00Z">
        <w:r w:rsidR="001116DD" w:rsidRPr="001116DD" w:rsidDel="0058488F">
          <w:rPr>
            <w:rFonts w:ascii="Times New Roman" w:hAnsi="Times New Roman" w:cs="Times New Roman"/>
            <w:color w:val="000000" w:themeColor="text1"/>
            <w:sz w:val="24"/>
            <w:szCs w:val="24"/>
          </w:rPr>
          <w:delText xml:space="preserve">paragrahvis </w:delText>
        </w:r>
      </w:del>
      <w:ins w:id="131" w:author="Helen Uustalu" w:date="2024-05-13T12:37:00Z">
        <w:r w:rsidR="0058488F">
          <w:rPr>
            <w:rFonts w:ascii="Times New Roman" w:hAnsi="Times New Roman" w:cs="Times New Roman"/>
            <w:color w:val="000000" w:themeColor="text1"/>
            <w:sz w:val="24"/>
            <w:szCs w:val="24"/>
          </w:rPr>
          <w:t>§-s</w:t>
        </w:r>
        <w:r w:rsidR="0058488F" w:rsidRPr="001116DD">
          <w:rPr>
            <w:rFonts w:ascii="Times New Roman" w:hAnsi="Times New Roman" w:cs="Times New Roman"/>
            <w:color w:val="000000" w:themeColor="text1"/>
            <w:sz w:val="24"/>
            <w:szCs w:val="24"/>
          </w:rPr>
          <w:t xml:space="preserve"> </w:t>
        </w:r>
      </w:ins>
      <w:r w:rsidR="001116DD">
        <w:rPr>
          <w:rFonts w:ascii="Times New Roman" w:hAnsi="Times New Roman" w:cs="Times New Roman"/>
          <w:color w:val="000000" w:themeColor="text1"/>
          <w:sz w:val="24"/>
          <w:szCs w:val="24"/>
        </w:rPr>
        <w:t>12</w:t>
      </w:r>
      <w:r w:rsidR="001116DD" w:rsidRPr="001116DD">
        <w:rPr>
          <w:rFonts w:ascii="Times New Roman" w:hAnsi="Times New Roman" w:cs="Times New Roman"/>
          <w:color w:val="000000" w:themeColor="text1"/>
          <w:sz w:val="24"/>
          <w:szCs w:val="24"/>
          <w:vertAlign w:val="superscript"/>
        </w:rPr>
        <w:t>7</w:t>
      </w:r>
      <w:r w:rsidR="001116DD">
        <w:rPr>
          <w:rFonts w:ascii="Times New Roman" w:hAnsi="Times New Roman" w:cs="Times New Roman"/>
          <w:color w:val="000000" w:themeColor="text1"/>
          <w:sz w:val="24"/>
          <w:szCs w:val="24"/>
        </w:rPr>
        <w:t xml:space="preserve"> </w:t>
      </w:r>
      <w:r w:rsidR="001116DD" w:rsidRPr="001116DD">
        <w:rPr>
          <w:rFonts w:ascii="Times New Roman" w:hAnsi="Times New Roman" w:cs="Times New Roman"/>
          <w:color w:val="000000" w:themeColor="text1"/>
          <w:sz w:val="24"/>
          <w:szCs w:val="24"/>
        </w:rPr>
        <w:t>esitatud tingimusi.</w:t>
      </w:r>
    </w:p>
    <w:p w14:paraId="17AB8238" w14:textId="77777777" w:rsidR="001116DD" w:rsidRPr="001116DD" w:rsidRDefault="001116DD" w:rsidP="001116DD">
      <w:pPr>
        <w:spacing w:after="0" w:line="240" w:lineRule="auto"/>
        <w:jc w:val="both"/>
        <w:rPr>
          <w:rFonts w:ascii="Times New Roman" w:hAnsi="Times New Roman" w:cs="Times New Roman"/>
          <w:color w:val="000000" w:themeColor="text1"/>
          <w:sz w:val="24"/>
          <w:szCs w:val="24"/>
        </w:rPr>
      </w:pPr>
    </w:p>
    <w:p w14:paraId="29AF6EAB" w14:textId="165D1851" w:rsidR="001116DD" w:rsidRPr="001116DD" w:rsidRDefault="001116DD" w:rsidP="001116DD">
      <w:pPr>
        <w:spacing w:after="0" w:line="240" w:lineRule="auto"/>
        <w:jc w:val="both"/>
        <w:rPr>
          <w:rFonts w:ascii="Times New Roman" w:hAnsi="Times New Roman" w:cs="Times New Roman"/>
          <w:color w:val="000000" w:themeColor="text1"/>
          <w:sz w:val="24"/>
          <w:szCs w:val="24"/>
        </w:rPr>
      </w:pPr>
      <w:r w:rsidRPr="001116DD">
        <w:rPr>
          <w:rFonts w:ascii="Times New Roman" w:hAnsi="Times New Roman" w:cs="Times New Roman"/>
          <w:color w:val="000000" w:themeColor="text1"/>
          <w:sz w:val="24"/>
          <w:szCs w:val="24"/>
        </w:rPr>
        <w:t>(</w:t>
      </w:r>
      <w:r w:rsidR="00527D46">
        <w:rPr>
          <w:rFonts w:ascii="Times New Roman" w:hAnsi="Times New Roman" w:cs="Times New Roman"/>
          <w:color w:val="000000" w:themeColor="text1"/>
          <w:sz w:val="24"/>
          <w:szCs w:val="24"/>
        </w:rPr>
        <w:t>5</w:t>
      </w:r>
      <w:r w:rsidRPr="001116DD">
        <w:rPr>
          <w:rFonts w:ascii="Times New Roman" w:hAnsi="Times New Roman" w:cs="Times New Roman"/>
          <w:color w:val="000000" w:themeColor="text1"/>
          <w:sz w:val="24"/>
          <w:szCs w:val="24"/>
        </w:rPr>
        <w:t xml:space="preserve">) Õppekava kustutatakse hariduse infosüsteemist, kui </w:t>
      </w:r>
      <w:r w:rsidR="00C442C4">
        <w:rPr>
          <w:rFonts w:ascii="Times New Roman" w:hAnsi="Times New Roman" w:cs="Times New Roman"/>
          <w:color w:val="000000" w:themeColor="text1"/>
          <w:sz w:val="24"/>
          <w:szCs w:val="24"/>
        </w:rPr>
        <w:t>k</w:t>
      </w:r>
      <w:r w:rsidR="00EB21AB" w:rsidRPr="00EB21AB">
        <w:rPr>
          <w:rFonts w:ascii="Times New Roman" w:hAnsi="Times New Roman" w:cs="Times New Roman"/>
          <w:color w:val="000000" w:themeColor="text1"/>
          <w:sz w:val="24"/>
          <w:szCs w:val="24"/>
        </w:rPr>
        <w:t>õrgkool</w:t>
      </w:r>
      <w:r w:rsidR="00EB21AB">
        <w:rPr>
          <w:rFonts w:ascii="Times New Roman" w:hAnsi="Times New Roman" w:cs="Times New Roman"/>
          <w:color w:val="000000" w:themeColor="text1"/>
          <w:sz w:val="24"/>
          <w:szCs w:val="24"/>
        </w:rPr>
        <w:t>i</w:t>
      </w:r>
      <w:r w:rsidR="00EB21AB" w:rsidRPr="00EB21AB">
        <w:rPr>
          <w:rFonts w:ascii="Times New Roman" w:hAnsi="Times New Roman" w:cs="Times New Roman"/>
          <w:color w:val="000000" w:themeColor="text1"/>
          <w:sz w:val="24"/>
          <w:szCs w:val="24"/>
        </w:rPr>
        <w:t xml:space="preserve"> </w:t>
      </w:r>
      <w:r w:rsidR="00EB21AB">
        <w:rPr>
          <w:rFonts w:ascii="Times New Roman" w:hAnsi="Times New Roman" w:cs="Times New Roman"/>
          <w:color w:val="000000" w:themeColor="text1"/>
          <w:sz w:val="24"/>
          <w:szCs w:val="24"/>
        </w:rPr>
        <w:t xml:space="preserve">või </w:t>
      </w:r>
      <w:r w:rsidR="00EB21AB" w:rsidRPr="00EB21AB">
        <w:rPr>
          <w:rFonts w:ascii="Times New Roman" w:hAnsi="Times New Roman" w:cs="Times New Roman"/>
          <w:color w:val="000000" w:themeColor="text1"/>
          <w:sz w:val="24"/>
          <w:szCs w:val="24"/>
        </w:rPr>
        <w:t>kutseõppeasutus</w:t>
      </w:r>
      <w:r w:rsidR="00EB21AB">
        <w:rPr>
          <w:rFonts w:ascii="Times New Roman" w:hAnsi="Times New Roman" w:cs="Times New Roman"/>
          <w:color w:val="000000" w:themeColor="text1"/>
          <w:sz w:val="24"/>
          <w:szCs w:val="24"/>
        </w:rPr>
        <w:t>e</w:t>
      </w:r>
      <w:r w:rsidR="00EB21AB" w:rsidRPr="00EB21AB">
        <w:rPr>
          <w:rFonts w:ascii="Times New Roman" w:hAnsi="Times New Roman" w:cs="Times New Roman"/>
          <w:color w:val="000000" w:themeColor="text1"/>
          <w:sz w:val="24"/>
          <w:szCs w:val="24"/>
        </w:rPr>
        <w:t xml:space="preserve"> </w:t>
      </w:r>
      <w:r w:rsidRPr="001116DD">
        <w:rPr>
          <w:rFonts w:ascii="Times New Roman" w:hAnsi="Times New Roman" w:cs="Times New Roman"/>
          <w:color w:val="000000" w:themeColor="text1"/>
          <w:sz w:val="24"/>
          <w:szCs w:val="24"/>
        </w:rPr>
        <w:t xml:space="preserve">õppeõigus </w:t>
      </w:r>
      <w:r w:rsidR="00EB21AB">
        <w:rPr>
          <w:rFonts w:ascii="Times New Roman" w:hAnsi="Times New Roman" w:cs="Times New Roman"/>
          <w:color w:val="000000" w:themeColor="text1"/>
          <w:sz w:val="24"/>
          <w:szCs w:val="24"/>
        </w:rPr>
        <w:t xml:space="preserve">vastavas õppekavarühmas või -grupis </w:t>
      </w:r>
      <w:r w:rsidRPr="001116DD">
        <w:rPr>
          <w:rFonts w:ascii="Times New Roman" w:hAnsi="Times New Roman" w:cs="Times New Roman"/>
          <w:color w:val="000000" w:themeColor="text1"/>
          <w:sz w:val="24"/>
          <w:szCs w:val="24"/>
        </w:rPr>
        <w:t>tunnistatakse kehtetuks.</w:t>
      </w:r>
    </w:p>
    <w:p w14:paraId="65452D04" w14:textId="77777777" w:rsidR="001116DD" w:rsidRDefault="001116DD" w:rsidP="00F17A20">
      <w:pPr>
        <w:spacing w:after="0" w:line="240" w:lineRule="auto"/>
        <w:jc w:val="both"/>
        <w:rPr>
          <w:rFonts w:ascii="Times New Roman" w:hAnsi="Times New Roman" w:cs="Times New Roman"/>
          <w:b/>
          <w:bCs/>
          <w:color w:val="000000" w:themeColor="text1"/>
          <w:sz w:val="24"/>
          <w:szCs w:val="24"/>
        </w:rPr>
      </w:pPr>
    </w:p>
    <w:p w14:paraId="4AF16F96" w14:textId="1FC229AE" w:rsidR="006C0108" w:rsidRPr="00895FBD" w:rsidRDefault="001116DD" w:rsidP="00F17A20">
      <w:pPr>
        <w:spacing w:after="0" w:line="240" w:lineRule="auto"/>
        <w:jc w:val="both"/>
        <w:rPr>
          <w:rFonts w:ascii="Times New Roman" w:hAnsi="Times New Roman" w:cs="Times New Roman"/>
          <w:b/>
          <w:bCs/>
          <w:color w:val="000000" w:themeColor="text1"/>
          <w:sz w:val="24"/>
          <w:szCs w:val="24"/>
        </w:rPr>
      </w:pPr>
      <w:r w:rsidRPr="00895FBD">
        <w:rPr>
          <w:rFonts w:ascii="Times New Roman" w:hAnsi="Times New Roman" w:cs="Times New Roman"/>
          <w:b/>
          <w:bCs/>
          <w:color w:val="000000" w:themeColor="text1"/>
          <w:sz w:val="24"/>
          <w:szCs w:val="24"/>
        </w:rPr>
        <w:t>12</w:t>
      </w:r>
      <w:r w:rsidRPr="00895FBD">
        <w:rPr>
          <w:rFonts w:ascii="Times New Roman" w:hAnsi="Times New Roman" w:cs="Times New Roman"/>
          <w:b/>
          <w:bCs/>
          <w:color w:val="000000" w:themeColor="text1"/>
          <w:sz w:val="24"/>
          <w:szCs w:val="24"/>
          <w:vertAlign w:val="superscript"/>
        </w:rPr>
        <w:t>4</w:t>
      </w:r>
      <w:r w:rsidRPr="00895FBD">
        <w:rPr>
          <w:rFonts w:ascii="Times New Roman" w:hAnsi="Times New Roman" w:cs="Times New Roman"/>
          <w:b/>
          <w:bCs/>
          <w:color w:val="000000" w:themeColor="text1"/>
          <w:sz w:val="24"/>
          <w:szCs w:val="24"/>
        </w:rPr>
        <w:t>.</w:t>
      </w:r>
      <w:r w:rsidRPr="0083579C">
        <w:rPr>
          <w:rFonts w:ascii="Times New Roman" w:hAnsi="Times New Roman" w:cs="Times New Roman"/>
          <w:b/>
          <w:bCs/>
          <w:color w:val="000000" w:themeColor="text1"/>
          <w:sz w:val="24"/>
          <w:szCs w:val="24"/>
        </w:rPr>
        <w:t xml:space="preserve"> </w:t>
      </w:r>
      <w:r w:rsidR="0083579C" w:rsidRPr="00895FBD">
        <w:rPr>
          <w:rFonts w:ascii="Times New Roman" w:hAnsi="Times New Roman" w:cs="Times New Roman"/>
          <w:b/>
          <w:bCs/>
          <w:color w:val="000000" w:themeColor="text1"/>
          <w:sz w:val="24"/>
          <w:szCs w:val="24"/>
        </w:rPr>
        <w:t>Tegevusluba</w:t>
      </w:r>
    </w:p>
    <w:p w14:paraId="43598059" w14:textId="77777777" w:rsidR="0007542A" w:rsidRPr="00895FBD" w:rsidRDefault="0007542A" w:rsidP="00F17A20">
      <w:pPr>
        <w:spacing w:after="0" w:line="240" w:lineRule="auto"/>
        <w:jc w:val="both"/>
        <w:rPr>
          <w:rFonts w:ascii="Times New Roman" w:hAnsi="Times New Roman" w:cs="Times New Roman"/>
          <w:b/>
          <w:bCs/>
          <w:color w:val="000000" w:themeColor="text1"/>
          <w:sz w:val="24"/>
          <w:szCs w:val="24"/>
        </w:rPr>
      </w:pPr>
    </w:p>
    <w:p w14:paraId="248A3D2B" w14:textId="2DAA6A5D" w:rsidR="006C0108" w:rsidRPr="00895FBD" w:rsidRDefault="006C0108" w:rsidP="006C0108">
      <w:pPr>
        <w:spacing w:after="0" w:line="240" w:lineRule="auto"/>
        <w:jc w:val="both"/>
        <w:rPr>
          <w:rFonts w:ascii="Times New Roman" w:hAnsi="Times New Roman" w:cs="Times New Roman"/>
          <w:color w:val="000000" w:themeColor="text1"/>
          <w:sz w:val="24"/>
          <w:szCs w:val="24"/>
        </w:rPr>
      </w:pPr>
      <w:r w:rsidRPr="006C0108">
        <w:rPr>
          <w:rFonts w:ascii="Times New Roman" w:hAnsi="Times New Roman" w:cs="Times New Roman"/>
          <w:color w:val="000000" w:themeColor="text1"/>
          <w:sz w:val="24"/>
          <w:szCs w:val="24"/>
        </w:rPr>
        <w:t>(</w:t>
      </w:r>
      <w:r w:rsidRPr="00895FBD">
        <w:rPr>
          <w:rFonts w:ascii="Times New Roman" w:hAnsi="Times New Roman" w:cs="Times New Roman"/>
          <w:color w:val="000000" w:themeColor="text1"/>
          <w:sz w:val="24"/>
          <w:szCs w:val="24"/>
        </w:rPr>
        <w:t>1</w:t>
      </w:r>
      <w:r w:rsidRPr="006C0108">
        <w:rPr>
          <w:rFonts w:ascii="Times New Roman" w:hAnsi="Times New Roman" w:cs="Times New Roman"/>
          <w:color w:val="000000" w:themeColor="text1"/>
          <w:sz w:val="24"/>
          <w:szCs w:val="24"/>
        </w:rPr>
        <w:t xml:space="preserve">) Tegevusluba annab </w:t>
      </w:r>
      <w:r w:rsidR="00ED3C9A" w:rsidRPr="00895FBD">
        <w:rPr>
          <w:rFonts w:ascii="Times New Roman" w:hAnsi="Times New Roman" w:cs="Times New Roman"/>
          <w:color w:val="000000" w:themeColor="text1"/>
          <w:sz w:val="24"/>
          <w:szCs w:val="24"/>
        </w:rPr>
        <w:t>käesoleva seaduse § 12</w:t>
      </w:r>
      <w:r w:rsidR="00ED3C9A" w:rsidRPr="00895FBD">
        <w:rPr>
          <w:rFonts w:ascii="Times New Roman" w:hAnsi="Times New Roman" w:cs="Times New Roman"/>
          <w:color w:val="000000" w:themeColor="text1"/>
          <w:sz w:val="24"/>
          <w:szCs w:val="24"/>
          <w:vertAlign w:val="superscript"/>
        </w:rPr>
        <w:t>2</w:t>
      </w:r>
      <w:r w:rsidR="00ED3C9A" w:rsidRPr="00895FBD">
        <w:rPr>
          <w:rFonts w:ascii="Times New Roman" w:hAnsi="Times New Roman" w:cs="Times New Roman"/>
          <w:color w:val="000000" w:themeColor="text1"/>
          <w:sz w:val="24"/>
          <w:szCs w:val="24"/>
        </w:rPr>
        <w:t xml:space="preserve"> punktides 2 ja 3 nimetatud </w:t>
      </w:r>
      <w:r w:rsidRPr="006C0108">
        <w:rPr>
          <w:rFonts w:ascii="Times New Roman" w:hAnsi="Times New Roman" w:cs="Times New Roman"/>
          <w:color w:val="000000" w:themeColor="text1"/>
          <w:sz w:val="24"/>
          <w:szCs w:val="24"/>
        </w:rPr>
        <w:t xml:space="preserve">täienduskoolitusasutusele õiguse </w:t>
      </w:r>
      <w:bookmarkStart w:id="132" w:name="_Hlk163575593"/>
      <w:r w:rsidRPr="006C0108">
        <w:rPr>
          <w:rFonts w:ascii="Times New Roman" w:hAnsi="Times New Roman" w:cs="Times New Roman"/>
          <w:color w:val="000000" w:themeColor="text1"/>
          <w:sz w:val="24"/>
          <w:szCs w:val="24"/>
        </w:rPr>
        <w:t>mikrokvalifikatsiooniõppe läbiviimiseks tegevusloal märgitud õppekava alusel</w:t>
      </w:r>
      <w:bookmarkEnd w:id="132"/>
      <w:r w:rsidRPr="006C0108">
        <w:rPr>
          <w:rFonts w:ascii="Times New Roman" w:hAnsi="Times New Roman" w:cs="Times New Roman"/>
          <w:color w:val="000000" w:themeColor="text1"/>
          <w:sz w:val="24"/>
          <w:szCs w:val="24"/>
        </w:rPr>
        <w:t>.</w:t>
      </w:r>
    </w:p>
    <w:p w14:paraId="3EE05283" w14:textId="77777777" w:rsidR="0007542A" w:rsidRPr="00895FBD" w:rsidRDefault="0007542A" w:rsidP="006C0108">
      <w:pPr>
        <w:spacing w:after="0" w:line="240" w:lineRule="auto"/>
        <w:jc w:val="both"/>
        <w:rPr>
          <w:rFonts w:ascii="Times New Roman" w:hAnsi="Times New Roman" w:cs="Times New Roman"/>
          <w:color w:val="000000" w:themeColor="text1"/>
          <w:sz w:val="24"/>
          <w:szCs w:val="24"/>
        </w:rPr>
      </w:pPr>
    </w:p>
    <w:p w14:paraId="6912D86F" w14:textId="34B92674" w:rsidR="0007542A" w:rsidRPr="00895FBD" w:rsidRDefault="0007542A" w:rsidP="006C0108">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 xml:space="preserve">(2) </w:t>
      </w:r>
      <w:r w:rsidRPr="00B4266F">
        <w:rPr>
          <w:rFonts w:ascii="Times New Roman" w:hAnsi="Times New Roman" w:cs="Times New Roman"/>
          <w:color w:val="000000" w:themeColor="text1"/>
          <w:sz w:val="24"/>
          <w:szCs w:val="24"/>
        </w:rPr>
        <w:t>Tegevusluba kehtib viis aastat.</w:t>
      </w:r>
    </w:p>
    <w:p w14:paraId="784DF76B" w14:textId="77777777" w:rsidR="0083579C" w:rsidRPr="006C0108" w:rsidRDefault="0083579C" w:rsidP="006C0108">
      <w:pPr>
        <w:spacing w:after="0" w:line="240" w:lineRule="auto"/>
        <w:jc w:val="both"/>
        <w:rPr>
          <w:rFonts w:ascii="Times New Roman" w:hAnsi="Times New Roman" w:cs="Times New Roman"/>
          <w:color w:val="000000" w:themeColor="text1"/>
          <w:sz w:val="24"/>
          <w:szCs w:val="24"/>
        </w:rPr>
      </w:pPr>
    </w:p>
    <w:p w14:paraId="66596B51" w14:textId="62B5CFD8" w:rsidR="006C0108" w:rsidRPr="00895FBD" w:rsidRDefault="006C0108" w:rsidP="006C0108">
      <w:pPr>
        <w:spacing w:after="0" w:line="240" w:lineRule="auto"/>
        <w:jc w:val="both"/>
        <w:rPr>
          <w:rFonts w:ascii="Times New Roman" w:hAnsi="Times New Roman" w:cs="Times New Roman"/>
          <w:color w:val="000000" w:themeColor="text1"/>
          <w:sz w:val="24"/>
          <w:szCs w:val="24"/>
        </w:rPr>
      </w:pPr>
      <w:r w:rsidRPr="006C0108">
        <w:rPr>
          <w:rFonts w:ascii="Times New Roman" w:hAnsi="Times New Roman" w:cs="Times New Roman"/>
          <w:color w:val="000000" w:themeColor="text1"/>
          <w:sz w:val="24"/>
          <w:szCs w:val="24"/>
        </w:rPr>
        <w:t>(</w:t>
      </w:r>
      <w:r w:rsidR="0007542A" w:rsidRPr="00895FBD">
        <w:rPr>
          <w:rFonts w:ascii="Times New Roman" w:hAnsi="Times New Roman" w:cs="Times New Roman"/>
          <w:color w:val="000000" w:themeColor="text1"/>
          <w:sz w:val="24"/>
          <w:szCs w:val="24"/>
        </w:rPr>
        <w:t>3</w:t>
      </w:r>
      <w:r w:rsidRPr="006C0108">
        <w:rPr>
          <w:rFonts w:ascii="Times New Roman" w:hAnsi="Times New Roman" w:cs="Times New Roman"/>
          <w:color w:val="000000" w:themeColor="text1"/>
          <w:sz w:val="24"/>
          <w:szCs w:val="24"/>
        </w:rPr>
        <w:t>) Tegevusloa taotlus lahendatakse käesoleva seaduse ning majandustegevuse seadustiku üldosa seaduse alusel.</w:t>
      </w:r>
    </w:p>
    <w:p w14:paraId="4F46FD24" w14:textId="77777777" w:rsidR="0083579C" w:rsidRPr="006C0108" w:rsidRDefault="0083579C" w:rsidP="006C0108">
      <w:pPr>
        <w:spacing w:after="0" w:line="240" w:lineRule="auto"/>
        <w:jc w:val="both"/>
        <w:rPr>
          <w:rFonts w:ascii="Times New Roman" w:hAnsi="Times New Roman" w:cs="Times New Roman"/>
          <w:color w:val="000000" w:themeColor="text1"/>
          <w:sz w:val="24"/>
          <w:szCs w:val="24"/>
        </w:rPr>
      </w:pPr>
    </w:p>
    <w:p w14:paraId="0F76F452" w14:textId="2EC54D6C" w:rsidR="006C0108" w:rsidRPr="006C0108" w:rsidRDefault="006C0108" w:rsidP="006C0108">
      <w:pPr>
        <w:spacing w:after="0" w:line="240" w:lineRule="auto"/>
        <w:jc w:val="both"/>
        <w:rPr>
          <w:rFonts w:ascii="Times New Roman" w:hAnsi="Times New Roman" w:cs="Times New Roman"/>
          <w:color w:val="000000" w:themeColor="text1"/>
          <w:sz w:val="24"/>
          <w:szCs w:val="24"/>
        </w:rPr>
      </w:pPr>
      <w:r w:rsidRPr="006C0108">
        <w:rPr>
          <w:rFonts w:ascii="Times New Roman" w:hAnsi="Times New Roman" w:cs="Times New Roman"/>
          <w:color w:val="000000" w:themeColor="text1"/>
          <w:sz w:val="24"/>
          <w:szCs w:val="24"/>
        </w:rPr>
        <w:t>(</w:t>
      </w:r>
      <w:r w:rsidR="0007542A" w:rsidRPr="00895FBD">
        <w:rPr>
          <w:rFonts w:ascii="Times New Roman" w:hAnsi="Times New Roman" w:cs="Times New Roman"/>
          <w:color w:val="000000" w:themeColor="text1"/>
          <w:sz w:val="24"/>
          <w:szCs w:val="24"/>
        </w:rPr>
        <w:t>4</w:t>
      </w:r>
      <w:r w:rsidRPr="006C0108">
        <w:rPr>
          <w:rFonts w:ascii="Times New Roman" w:hAnsi="Times New Roman" w:cs="Times New Roman"/>
          <w:color w:val="000000" w:themeColor="text1"/>
          <w:sz w:val="24"/>
          <w:szCs w:val="24"/>
        </w:rPr>
        <w:t>) Käesolevas seaduses ja majandustegevuse seadustiku üldosa seaduses tegevusloa taotlemist, taotluse lahendamist, tegevusloa kehtetuks tunnistamist, andmete muut</w:t>
      </w:r>
      <w:ins w:id="133" w:author="Mari Koik" w:date="2024-05-20T17:18:00Z">
        <w:r w:rsidR="00A95947">
          <w:rPr>
            <w:rFonts w:ascii="Times New Roman" w:hAnsi="Times New Roman" w:cs="Times New Roman"/>
            <w:color w:val="000000" w:themeColor="text1"/>
            <w:sz w:val="24"/>
            <w:szCs w:val="24"/>
          </w:rPr>
          <w:t>u</w:t>
        </w:r>
      </w:ins>
      <w:r w:rsidRPr="006C0108">
        <w:rPr>
          <w:rFonts w:ascii="Times New Roman" w:hAnsi="Times New Roman" w:cs="Times New Roman"/>
          <w:color w:val="000000" w:themeColor="text1"/>
          <w:sz w:val="24"/>
          <w:szCs w:val="24"/>
        </w:rPr>
        <w:t>misest teatamist ning majandustegevusest loobumist reguleerivaid sätteid kohaldatakse ka isikule ja asutusele, kes ei ole ettevõtja majandustegevuse seadustiku üldosa seaduse § 5 lõike 1 tähenduses, niivõrd, kuivõrd selle eripärast ei tulene teisiti.</w:t>
      </w:r>
    </w:p>
    <w:p w14:paraId="1BE2FAFC" w14:textId="77777777" w:rsidR="0083579C" w:rsidRPr="00895FBD" w:rsidRDefault="0083579C" w:rsidP="0083579C">
      <w:pPr>
        <w:spacing w:after="0" w:line="240" w:lineRule="auto"/>
        <w:jc w:val="both"/>
        <w:rPr>
          <w:rFonts w:ascii="Times New Roman" w:hAnsi="Times New Roman" w:cs="Times New Roman"/>
          <w:color w:val="000000" w:themeColor="text1"/>
          <w:sz w:val="24"/>
          <w:szCs w:val="24"/>
        </w:rPr>
      </w:pPr>
    </w:p>
    <w:p w14:paraId="5C781E86" w14:textId="4BC27F8A" w:rsidR="0083579C" w:rsidRPr="00895FBD" w:rsidRDefault="001116DD" w:rsidP="0083579C">
      <w:pPr>
        <w:spacing w:after="0" w:line="240" w:lineRule="auto"/>
        <w:jc w:val="both"/>
        <w:rPr>
          <w:rFonts w:ascii="Times New Roman" w:hAnsi="Times New Roman" w:cs="Times New Roman"/>
          <w:b/>
          <w:bCs/>
          <w:color w:val="000000" w:themeColor="text1"/>
          <w:sz w:val="24"/>
          <w:szCs w:val="24"/>
        </w:rPr>
      </w:pPr>
      <w:r w:rsidRPr="00895FBD">
        <w:rPr>
          <w:rFonts w:ascii="Times New Roman" w:hAnsi="Times New Roman" w:cs="Times New Roman"/>
          <w:b/>
          <w:bCs/>
          <w:color w:val="000000" w:themeColor="text1"/>
          <w:sz w:val="24"/>
          <w:szCs w:val="24"/>
        </w:rPr>
        <w:t>12</w:t>
      </w:r>
      <w:r w:rsidRPr="00895FBD">
        <w:rPr>
          <w:rFonts w:ascii="Times New Roman" w:hAnsi="Times New Roman" w:cs="Times New Roman"/>
          <w:b/>
          <w:bCs/>
          <w:color w:val="000000" w:themeColor="text1"/>
          <w:sz w:val="24"/>
          <w:szCs w:val="24"/>
          <w:vertAlign w:val="superscript"/>
        </w:rPr>
        <w:t>5</w:t>
      </w:r>
      <w:r w:rsidRPr="00895FBD">
        <w:rPr>
          <w:rFonts w:ascii="Times New Roman" w:hAnsi="Times New Roman" w:cs="Times New Roman"/>
          <w:b/>
          <w:bCs/>
          <w:color w:val="000000" w:themeColor="text1"/>
          <w:sz w:val="24"/>
          <w:szCs w:val="24"/>
        </w:rPr>
        <w:t xml:space="preserve">. </w:t>
      </w:r>
      <w:r w:rsidR="0083579C" w:rsidRPr="0083579C">
        <w:rPr>
          <w:rFonts w:ascii="Times New Roman" w:hAnsi="Times New Roman" w:cs="Times New Roman"/>
          <w:b/>
          <w:bCs/>
          <w:color w:val="000000" w:themeColor="text1"/>
          <w:sz w:val="24"/>
          <w:szCs w:val="24"/>
        </w:rPr>
        <w:t>Tegevusloa taotlemine</w:t>
      </w:r>
    </w:p>
    <w:p w14:paraId="13F12CDC" w14:textId="77777777" w:rsidR="0083579C" w:rsidRPr="0083579C" w:rsidRDefault="0083579C" w:rsidP="0083579C">
      <w:pPr>
        <w:spacing w:after="0" w:line="240" w:lineRule="auto"/>
        <w:jc w:val="both"/>
        <w:rPr>
          <w:rFonts w:ascii="Times New Roman" w:hAnsi="Times New Roman" w:cs="Times New Roman"/>
          <w:b/>
          <w:bCs/>
          <w:color w:val="000000" w:themeColor="text1"/>
          <w:sz w:val="24"/>
          <w:szCs w:val="24"/>
        </w:rPr>
      </w:pPr>
    </w:p>
    <w:p w14:paraId="6A6051BD" w14:textId="77777777" w:rsidR="00ED3C9A" w:rsidRPr="00895FBD" w:rsidRDefault="0083579C" w:rsidP="0083579C">
      <w:pPr>
        <w:spacing w:after="0" w:line="240" w:lineRule="auto"/>
        <w:jc w:val="both"/>
        <w:rPr>
          <w:rFonts w:ascii="Times New Roman" w:hAnsi="Times New Roman" w:cs="Times New Roman"/>
          <w:color w:val="000000" w:themeColor="text1"/>
          <w:sz w:val="24"/>
          <w:szCs w:val="24"/>
        </w:rPr>
      </w:pPr>
      <w:r w:rsidRPr="0083579C">
        <w:rPr>
          <w:rFonts w:ascii="Times New Roman" w:hAnsi="Times New Roman" w:cs="Times New Roman"/>
          <w:color w:val="000000" w:themeColor="text1"/>
          <w:sz w:val="24"/>
          <w:szCs w:val="24"/>
        </w:rPr>
        <w:t xml:space="preserve">(1) </w:t>
      </w:r>
      <w:r w:rsidR="00ED3C9A" w:rsidRPr="0083579C">
        <w:rPr>
          <w:rFonts w:ascii="Times New Roman" w:hAnsi="Times New Roman" w:cs="Times New Roman"/>
          <w:color w:val="000000" w:themeColor="text1"/>
          <w:sz w:val="24"/>
          <w:szCs w:val="24"/>
        </w:rPr>
        <w:t>Tegevusloa taotluse lahendab Haridus- ja Teadusministeerium.</w:t>
      </w:r>
    </w:p>
    <w:p w14:paraId="753206FE" w14:textId="77777777" w:rsidR="00ED3C9A" w:rsidRPr="00895FBD" w:rsidRDefault="00ED3C9A" w:rsidP="0083579C">
      <w:pPr>
        <w:spacing w:after="0" w:line="240" w:lineRule="auto"/>
        <w:jc w:val="both"/>
        <w:rPr>
          <w:rFonts w:ascii="Times New Roman" w:hAnsi="Times New Roman" w:cs="Times New Roman"/>
          <w:color w:val="000000" w:themeColor="text1"/>
          <w:sz w:val="24"/>
          <w:szCs w:val="24"/>
        </w:rPr>
      </w:pPr>
    </w:p>
    <w:p w14:paraId="2B6BC52C" w14:textId="694D4CBE" w:rsidR="00ED3C9A" w:rsidRDefault="0083579C" w:rsidP="00ED3C9A">
      <w:pPr>
        <w:spacing w:after="0" w:line="240" w:lineRule="auto"/>
        <w:jc w:val="both"/>
        <w:rPr>
          <w:rFonts w:ascii="Times New Roman" w:hAnsi="Times New Roman" w:cs="Times New Roman"/>
          <w:color w:val="000000" w:themeColor="text1"/>
          <w:sz w:val="24"/>
          <w:szCs w:val="24"/>
        </w:rPr>
      </w:pPr>
      <w:r w:rsidRPr="0083579C">
        <w:rPr>
          <w:rFonts w:ascii="Times New Roman" w:hAnsi="Times New Roman" w:cs="Times New Roman"/>
          <w:color w:val="000000" w:themeColor="text1"/>
          <w:sz w:val="24"/>
          <w:szCs w:val="24"/>
        </w:rPr>
        <w:t xml:space="preserve">(2) </w:t>
      </w:r>
      <w:r w:rsidR="00ED3C9A" w:rsidRPr="00895FBD">
        <w:rPr>
          <w:rFonts w:ascii="Times New Roman" w:hAnsi="Times New Roman" w:cs="Times New Roman"/>
          <w:color w:val="000000" w:themeColor="text1"/>
          <w:sz w:val="24"/>
          <w:szCs w:val="24"/>
        </w:rPr>
        <w:t>Käesoleva seaduse § 12</w:t>
      </w:r>
      <w:r w:rsidR="00ED3C9A" w:rsidRPr="00895FBD">
        <w:rPr>
          <w:rFonts w:ascii="Times New Roman" w:hAnsi="Times New Roman" w:cs="Times New Roman"/>
          <w:color w:val="000000" w:themeColor="text1"/>
          <w:sz w:val="24"/>
          <w:szCs w:val="24"/>
          <w:vertAlign w:val="superscript"/>
        </w:rPr>
        <w:t>2</w:t>
      </w:r>
      <w:r w:rsidR="00ED3C9A" w:rsidRPr="00895FBD">
        <w:rPr>
          <w:rFonts w:ascii="Times New Roman" w:hAnsi="Times New Roman" w:cs="Times New Roman"/>
          <w:color w:val="000000" w:themeColor="text1"/>
          <w:sz w:val="24"/>
          <w:szCs w:val="24"/>
        </w:rPr>
        <w:t xml:space="preserve"> punktides 2 ja 3 nimetatud täienduskoolitusasutus esitab t</w:t>
      </w:r>
      <w:r w:rsidR="00ED3C9A" w:rsidRPr="0083579C">
        <w:rPr>
          <w:rFonts w:ascii="Times New Roman" w:hAnsi="Times New Roman" w:cs="Times New Roman"/>
          <w:color w:val="000000" w:themeColor="text1"/>
          <w:sz w:val="24"/>
          <w:szCs w:val="24"/>
        </w:rPr>
        <w:t xml:space="preserve">egevusloa taotluse Haridus- ja Teadusministeeriumile </w:t>
      </w:r>
      <w:r w:rsidR="00ED3C9A" w:rsidRPr="00895FBD">
        <w:rPr>
          <w:rFonts w:ascii="Times New Roman" w:hAnsi="Times New Roman" w:cs="Times New Roman"/>
          <w:color w:val="000000" w:themeColor="text1"/>
          <w:sz w:val="24"/>
          <w:szCs w:val="24"/>
        </w:rPr>
        <w:t>h</w:t>
      </w:r>
      <w:r w:rsidR="00ED3C9A" w:rsidRPr="0083579C">
        <w:rPr>
          <w:rFonts w:ascii="Times New Roman" w:hAnsi="Times New Roman" w:cs="Times New Roman"/>
          <w:color w:val="000000" w:themeColor="text1"/>
          <w:sz w:val="24"/>
          <w:szCs w:val="24"/>
        </w:rPr>
        <w:t xml:space="preserve">ariduse </w:t>
      </w:r>
      <w:r w:rsidR="00ED3C9A" w:rsidRPr="00895FBD">
        <w:rPr>
          <w:rFonts w:ascii="Times New Roman" w:hAnsi="Times New Roman" w:cs="Times New Roman"/>
          <w:color w:val="000000" w:themeColor="text1"/>
          <w:sz w:val="24"/>
          <w:szCs w:val="24"/>
        </w:rPr>
        <w:t>i</w:t>
      </w:r>
      <w:r w:rsidR="00ED3C9A" w:rsidRPr="0083579C">
        <w:rPr>
          <w:rFonts w:ascii="Times New Roman" w:hAnsi="Times New Roman" w:cs="Times New Roman"/>
          <w:color w:val="000000" w:themeColor="text1"/>
          <w:sz w:val="24"/>
          <w:szCs w:val="24"/>
        </w:rPr>
        <w:t>nfosüsteemi</w:t>
      </w:r>
      <w:r w:rsidR="00ED3C9A" w:rsidRPr="00895FBD">
        <w:rPr>
          <w:rFonts w:ascii="Times New Roman" w:hAnsi="Times New Roman" w:cs="Times New Roman"/>
          <w:color w:val="000000" w:themeColor="text1"/>
          <w:sz w:val="24"/>
          <w:szCs w:val="24"/>
        </w:rPr>
        <w:t xml:space="preserve"> kaudu</w:t>
      </w:r>
      <w:r w:rsidR="00ED3C9A" w:rsidRPr="0083579C">
        <w:rPr>
          <w:rFonts w:ascii="Times New Roman" w:hAnsi="Times New Roman" w:cs="Times New Roman"/>
          <w:color w:val="000000" w:themeColor="text1"/>
          <w:sz w:val="24"/>
          <w:szCs w:val="24"/>
        </w:rPr>
        <w:t>.</w:t>
      </w:r>
    </w:p>
    <w:p w14:paraId="7AE19A77" w14:textId="77777777" w:rsidR="00A455B4" w:rsidRDefault="00A455B4" w:rsidP="00ED3C9A">
      <w:pPr>
        <w:spacing w:after="0" w:line="240" w:lineRule="auto"/>
        <w:jc w:val="both"/>
        <w:rPr>
          <w:rFonts w:ascii="Times New Roman" w:hAnsi="Times New Roman" w:cs="Times New Roman"/>
          <w:color w:val="000000" w:themeColor="text1"/>
          <w:sz w:val="24"/>
          <w:szCs w:val="24"/>
        </w:rPr>
      </w:pPr>
    </w:p>
    <w:p w14:paraId="78C2BF11" w14:textId="4995517B" w:rsidR="00A455B4" w:rsidRPr="0083579C" w:rsidRDefault="00A455B4" w:rsidP="00ED3C9A">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Taotluse läbivaatamise eest tasutakse riigilõivu riigilõivuseaduses sätestatud määras.</w:t>
      </w:r>
    </w:p>
    <w:p w14:paraId="0699BDAA" w14:textId="6077E24E" w:rsidR="0083579C" w:rsidRPr="0083579C" w:rsidRDefault="0083579C" w:rsidP="0083579C">
      <w:pPr>
        <w:spacing w:after="0" w:line="240" w:lineRule="auto"/>
        <w:jc w:val="both"/>
        <w:rPr>
          <w:rFonts w:ascii="Times New Roman" w:hAnsi="Times New Roman" w:cs="Times New Roman"/>
          <w:color w:val="000000" w:themeColor="text1"/>
          <w:sz w:val="24"/>
          <w:szCs w:val="24"/>
        </w:rPr>
      </w:pPr>
    </w:p>
    <w:p w14:paraId="530DE06C" w14:textId="0A603C91" w:rsidR="0083579C" w:rsidRPr="0083579C" w:rsidRDefault="0083579C" w:rsidP="0083579C">
      <w:pPr>
        <w:spacing w:after="0" w:line="240" w:lineRule="auto"/>
        <w:jc w:val="both"/>
        <w:rPr>
          <w:rFonts w:ascii="Times New Roman" w:hAnsi="Times New Roman" w:cs="Times New Roman"/>
          <w:color w:val="000000" w:themeColor="text1"/>
          <w:sz w:val="24"/>
          <w:szCs w:val="24"/>
        </w:rPr>
      </w:pPr>
      <w:r w:rsidRPr="0083579C">
        <w:rPr>
          <w:rFonts w:ascii="Times New Roman" w:hAnsi="Times New Roman" w:cs="Times New Roman"/>
          <w:color w:val="000000" w:themeColor="text1"/>
          <w:sz w:val="24"/>
          <w:szCs w:val="24"/>
        </w:rPr>
        <w:t>(</w:t>
      </w:r>
      <w:r w:rsidR="00A455B4">
        <w:rPr>
          <w:rFonts w:ascii="Times New Roman" w:hAnsi="Times New Roman" w:cs="Times New Roman"/>
          <w:color w:val="000000" w:themeColor="text1"/>
          <w:sz w:val="24"/>
          <w:szCs w:val="24"/>
        </w:rPr>
        <w:t>4</w:t>
      </w:r>
      <w:r w:rsidRPr="0083579C">
        <w:rPr>
          <w:rFonts w:ascii="Times New Roman" w:hAnsi="Times New Roman" w:cs="Times New Roman"/>
          <w:color w:val="000000" w:themeColor="text1"/>
          <w:sz w:val="24"/>
          <w:szCs w:val="24"/>
        </w:rPr>
        <w:t>) Tegevusloa taotluses esitatakse lisaks majandustegevuse seadustiku üldosa seaduses sätestatule järgmised dokumendid:</w:t>
      </w:r>
    </w:p>
    <w:p w14:paraId="56677BE1" w14:textId="625E35F5" w:rsidR="0083579C" w:rsidRPr="00895FBD" w:rsidRDefault="0083579C" w:rsidP="0083579C">
      <w:pPr>
        <w:spacing w:after="0" w:line="240" w:lineRule="auto"/>
        <w:jc w:val="both"/>
        <w:rPr>
          <w:rFonts w:ascii="Times New Roman" w:hAnsi="Times New Roman" w:cs="Times New Roman"/>
          <w:color w:val="000000" w:themeColor="text1"/>
          <w:sz w:val="24"/>
          <w:szCs w:val="24"/>
        </w:rPr>
      </w:pPr>
      <w:r w:rsidRPr="0083579C">
        <w:rPr>
          <w:rFonts w:ascii="Times New Roman" w:hAnsi="Times New Roman" w:cs="Times New Roman"/>
          <w:color w:val="000000" w:themeColor="text1"/>
          <w:sz w:val="24"/>
          <w:szCs w:val="24"/>
        </w:rPr>
        <w:t>1) mikrokvalifikatsiooni</w:t>
      </w:r>
      <w:del w:id="134" w:author="Mari Koik" w:date="2024-05-20T11:57:00Z">
        <w:r w:rsidRPr="0083579C" w:rsidDel="00DD0580">
          <w:rPr>
            <w:rFonts w:ascii="Times New Roman" w:hAnsi="Times New Roman" w:cs="Times New Roman"/>
            <w:color w:val="000000" w:themeColor="text1"/>
            <w:sz w:val="24"/>
            <w:szCs w:val="24"/>
          </w:rPr>
          <w:delText>õppe</w:delText>
        </w:r>
      </w:del>
      <w:r w:rsidRPr="0083579C">
        <w:rPr>
          <w:rFonts w:ascii="Times New Roman" w:hAnsi="Times New Roman" w:cs="Times New Roman"/>
          <w:color w:val="000000" w:themeColor="text1"/>
          <w:sz w:val="24"/>
          <w:szCs w:val="24"/>
        </w:rPr>
        <w:t xml:space="preserve"> õppekava, mille alusel õpetamiseks tegevusluba taotletakse;</w:t>
      </w:r>
    </w:p>
    <w:p w14:paraId="633FC97D" w14:textId="2A351D31" w:rsidR="00ED3C9A" w:rsidRPr="00895FBD" w:rsidRDefault="00ED3C9A" w:rsidP="00ED3C9A">
      <w:pPr>
        <w:spacing w:after="0" w:line="240" w:lineRule="auto"/>
        <w:jc w:val="both"/>
        <w:rPr>
          <w:rFonts w:ascii="Times New Roman" w:hAnsi="Times New Roman" w:cs="Times New Roman"/>
          <w:bCs/>
          <w:color w:val="000000" w:themeColor="text1"/>
          <w:sz w:val="24"/>
          <w:szCs w:val="24"/>
        </w:rPr>
      </w:pPr>
      <w:r w:rsidRPr="00895FBD">
        <w:rPr>
          <w:rFonts w:ascii="Times New Roman" w:hAnsi="Times New Roman" w:cs="Times New Roman"/>
          <w:color w:val="000000" w:themeColor="text1"/>
          <w:sz w:val="24"/>
          <w:szCs w:val="24"/>
        </w:rPr>
        <w:t xml:space="preserve">2) </w:t>
      </w:r>
      <w:bookmarkStart w:id="135" w:name="_Hlk139014755"/>
      <w:r w:rsidRPr="00895FBD">
        <w:rPr>
          <w:rFonts w:ascii="Times New Roman" w:hAnsi="Times New Roman" w:cs="Times New Roman"/>
          <w:color w:val="000000" w:themeColor="text1"/>
          <w:sz w:val="24"/>
          <w:szCs w:val="24"/>
        </w:rPr>
        <w:t xml:space="preserve">õppekavarühma </w:t>
      </w:r>
      <w:del w:id="136" w:author="Mari Koik" w:date="2024-05-20T12:02:00Z">
        <w:r w:rsidRPr="00895FBD" w:rsidDel="00DD0580">
          <w:rPr>
            <w:rFonts w:ascii="Times New Roman" w:hAnsi="Times New Roman" w:cs="Times New Roman"/>
            <w:color w:val="000000" w:themeColor="text1"/>
            <w:sz w:val="24"/>
            <w:szCs w:val="24"/>
          </w:rPr>
          <w:delText xml:space="preserve">kvaliteedihindamise </w:delText>
        </w:r>
      </w:del>
      <w:del w:id="137" w:author="Mari Koik" w:date="2024-05-20T12:56:00Z">
        <w:r w:rsidRPr="00895FBD" w:rsidDel="00DC6FCA">
          <w:rPr>
            <w:rFonts w:ascii="Times New Roman" w:hAnsi="Times New Roman" w:cs="Times New Roman"/>
            <w:color w:val="000000" w:themeColor="text1"/>
            <w:sz w:val="24"/>
            <w:szCs w:val="24"/>
          </w:rPr>
          <w:delText xml:space="preserve">positiivne </w:delText>
        </w:r>
      </w:del>
      <w:ins w:id="138" w:author="Mari Koik" w:date="2024-05-20T12:02:00Z">
        <w:r w:rsidR="00DD0580" w:rsidRPr="00895FBD">
          <w:rPr>
            <w:rFonts w:ascii="Times New Roman" w:hAnsi="Times New Roman" w:cs="Times New Roman"/>
            <w:color w:val="000000" w:themeColor="text1"/>
            <w:sz w:val="24"/>
            <w:szCs w:val="24"/>
          </w:rPr>
          <w:t>kvaliteedi</w:t>
        </w:r>
      </w:ins>
      <w:r w:rsidRPr="00895FBD">
        <w:rPr>
          <w:rFonts w:ascii="Times New Roman" w:hAnsi="Times New Roman" w:cs="Times New Roman"/>
          <w:color w:val="000000" w:themeColor="text1"/>
          <w:sz w:val="24"/>
          <w:szCs w:val="24"/>
        </w:rPr>
        <w:t>hindamis</w:t>
      </w:r>
      <w:ins w:id="139" w:author="Mari Koik" w:date="2024-05-20T12:03:00Z">
        <w:r w:rsidR="00DD0580">
          <w:rPr>
            <w:rFonts w:ascii="Times New Roman" w:hAnsi="Times New Roman" w:cs="Times New Roman"/>
            <w:color w:val="000000" w:themeColor="text1"/>
            <w:sz w:val="24"/>
            <w:szCs w:val="24"/>
          </w:rPr>
          <w:t xml:space="preserve">e </w:t>
        </w:r>
      </w:ins>
      <w:ins w:id="140" w:author="Mari Koik" w:date="2024-05-20T12:56:00Z">
        <w:r w:rsidR="00DC6FCA" w:rsidRPr="00895FBD">
          <w:rPr>
            <w:rFonts w:ascii="Times New Roman" w:hAnsi="Times New Roman" w:cs="Times New Roman"/>
            <w:color w:val="000000" w:themeColor="text1"/>
            <w:sz w:val="24"/>
            <w:szCs w:val="24"/>
          </w:rPr>
          <w:t xml:space="preserve">positiivne </w:t>
        </w:r>
      </w:ins>
      <w:r w:rsidRPr="00895FBD">
        <w:rPr>
          <w:rFonts w:ascii="Times New Roman" w:hAnsi="Times New Roman" w:cs="Times New Roman"/>
          <w:color w:val="000000" w:themeColor="text1"/>
          <w:sz w:val="24"/>
          <w:szCs w:val="24"/>
        </w:rPr>
        <w:t xml:space="preserve">otsus; </w:t>
      </w:r>
      <w:bookmarkEnd w:id="135"/>
    </w:p>
    <w:p w14:paraId="5B084F1D" w14:textId="18B26B53" w:rsidR="0083579C" w:rsidRPr="0083579C" w:rsidRDefault="00ED3C9A" w:rsidP="0083579C">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3</w:t>
      </w:r>
      <w:r w:rsidR="0083579C" w:rsidRPr="0083579C">
        <w:rPr>
          <w:rFonts w:ascii="Times New Roman" w:hAnsi="Times New Roman" w:cs="Times New Roman"/>
          <w:color w:val="000000" w:themeColor="text1"/>
          <w:sz w:val="24"/>
          <w:szCs w:val="24"/>
        </w:rPr>
        <w:t>) taotluse esitaja kinnitus, et õppekava vastab teaduslikule maailmakäsitlusele;</w:t>
      </w:r>
    </w:p>
    <w:p w14:paraId="68CFE659" w14:textId="0A0B7C18" w:rsidR="0083579C" w:rsidRPr="00895FBD" w:rsidRDefault="00ED3C9A" w:rsidP="0083579C">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4</w:t>
      </w:r>
      <w:r w:rsidR="0083579C" w:rsidRPr="0083579C">
        <w:rPr>
          <w:rFonts w:ascii="Times New Roman" w:hAnsi="Times New Roman" w:cs="Times New Roman"/>
          <w:color w:val="000000" w:themeColor="text1"/>
          <w:sz w:val="24"/>
          <w:szCs w:val="24"/>
        </w:rPr>
        <w:t>) kui õppe läbiviimi</w:t>
      </w:r>
      <w:ins w:id="141" w:author="Mari Koik" w:date="2024-05-20T11:59:00Z">
        <w:r w:rsidR="00DD0580">
          <w:rPr>
            <w:rFonts w:ascii="Times New Roman" w:hAnsi="Times New Roman" w:cs="Times New Roman"/>
            <w:color w:val="000000" w:themeColor="text1"/>
            <w:sz w:val="24"/>
            <w:szCs w:val="24"/>
          </w:rPr>
          <w:t>ne</w:t>
        </w:r>
      </w:ins>
      <w:del w:id="142" w:author="Mari Koik" w:date="2024-05-20T11:59:00Z">
        <w:r w:rsidR="0083579C" w:rsidRPr="0083579C" w:rsidDel="00DD0580">
          <w:rPr>
            <w:rFonts w:ascii="Times New Roman" w:hAnsi="Times New Roman" w:cs="Times New Roman"/>
            <w:color w:val="000000" w:themeColor="text1"/>
            <w:sz w:val="24"/>
            <w:szCs w:val="24"/>
          </w:rPr>
          <w:delText>sel on vajalik, et see</w:delText>
        </w:r>
      </w:del>
      <w:ins w:id="143" w:author="Mari Koik" w:date="2024-05-20T11:59:00Z">
        <w:r w:rsidR="00DD0580">
          <w:rPr>
            <w:rFonts w:ascii="Times New Roman" w:hAnsi="Times New Roman" w:cs="Times New Roman"/>
            <w:color w:val="000000" w:themeColor="text1"/>
            <w:sz w:val="24"/>
            <w:szCs w:val="24"/>
          </w:rPr>
          <w:t xml:space="preserve"> peab</w:t>
        </w:r>
      </w:ins>
      <w:r w:rsidR="0083579C" w:rsidRPr="0083579C">
        <w:rPr>
          <w:rFonts w:ascii="Times New Roman" w:hAnsi="Times New Roman" w:cs="Times New Roman"/>
          <w:color w:val="000000" w:themeColor="text1"/>
          <w:sz w:val="24"/>
          <w:szCs w:val="24"/>
        </w:rPr>
        <w:t xml:space="preserve"> vasta</w:t>
      </w:r>
      <w:del w:id="144" w:author="Mari Koik" w:date="2024-05-20T11:59:00Z">
        <w:r w:rsidR="0083579C" w:rsidRPr="0083579C" w:rsidDel="00DD0580">
          <w:rPr>
            <w:rFonts w:ascii="Times New Roman" w:hAnsi="Times New Roman" w:cs="Times New Roman"/>
            <w:color w:val="000000" w:themeColor="text1"/>
            <w:sz w:val="24"/>
            <w:szCs w:val="24"/>
          </w:rPr>
          <w:delText>ks</w:delText>
        </w:r>
      </w:del>
      <w:ins w:id="145" w:author="Mari Koik" w:date="2024-05-20T11:59:00Z">
        <w:r w:rsidR="00DD0580">
          <w:rPr>
            <w:rFonts w:ascii="Times New Roman" w:hAnsi="Times New Roman" w:cs="Times New Roman"/>
            <w:color w:val="000000" w:themeColor="text1"/>
            <w:sz w:val="24"/>
            <w:szCs w:val="24"/>
          </w:rPr>
          <w:t>ma</w:t>
        </w:r>
      </w:ins>
      <w:r w:rsidR="0083579C" w:rsidRPr="0083579C">
        <w:rPr>
          <w:rFonts w:ascii="Times New Roman" w:hAnsi="Times New Roman" w:cs="Times New Roman"/>
          <w:color w:val="000000" w:themeColor="text1"/>
          <w:sz w:val="24"/>
          <w:szCs w:val="24"/>
        </w:rPr>
        <w:t xml:space="preserve"> rahvusvahelistele standarditele või kokkulepetele, siis </w:t>
      </w:r>
      <w:r w:rsidRPr="00895FBD">
        <w:rPr>
          <w:rFonts w:ascii="Times New Roman" w:hAnsi="Times New Roman" w:cs="Times New Roman"/>
          <w:color w:val="000000" w:themeColor="text1"/>
          <w:sz w:val="24"/>
          <w:szCs w:val="24"/>
        </w:rPr>
        <w:t>t</w:t>
      </w:r>
      <w:r w:rsidR="0083579C" w:rsidRPr="0083579C">
        <w:rPr>
          <w:rFonts w:ascii="Times New Roman" w:hAnsi="Times New Roman" w:cs="Times New Roman"/>
          <w:color w:val="000000" w:themeColor="text1"/>
          <w:sz w:val="24"/>
          <w:szCs w:val="24"/>
        </w:rPr>
        <w:t>aotluse esitaja kinnitus, et kavandatav õpe järgib neid standardeid või kokkuleppeid.</w:t>
      </w:r>
    </w:p>
    <w:p w14:paraId="08F88015" w14:textId="3D908237" w:rsidR="00ED3C9A" w:rsidRPr="0083579C" w:rsidRDefault="00ED3C9A" w:rsidP="0083579C">
      <w:pPr>
        <w:spacing w:after="0" w:line="240" w:lineRule="auto"/>
        <w:jc w:val="both"/>
        <w:rPr>
          <w:rFonts w:ascii="Times New Roman" w:hAnsi="Times New Roman" w:cs="Times New Roman"/>
          <w:color w:val="000000" w:themeColor="text1"/>
          <w:sz w:val="24"/>
          <w:szCs w:val="24"/>
        </w:rPr>
      </w:pPr>
    </w:p>
    <w:p w14:paraId="0AC4C3DF" w14:textId="2C8744B3" w:rsidR="0083579C" w:rsidRPr="0083579C" w:rsidRDefault="0083579C" w:rsidP="0083579C">
      <w:pPr>
        <w:spacing w:after="0" w:line="240" w:lineRule="auto"/>
        <w:jc w:val="both"/>
        <w:rPr>
          <w:rFonts w:ascii="Times New Roman" w:hAnsi="Times New Roman" w:cs="Times New Roman"/>
          <w:color w:val="000000" w:themeColor="text1"/>
          <w:sz w:val="24"/>
          <w:szCs w:val="24"/>
        </w:rPr>
      </w:pPr>
      <w:r w:rsidRPr="0083579C">
        <w:rPr>
          <w:rFonts w:ascii="Times New Roman" w:hAnsi="Times New Roman" w:cs="Times New Roman"/>
          <w:color w:val="000000" w:themeColor="text1"/>
          <w:sz w:val="24"/>
          <w:szCs w:val="24"/>
        </w:rPr>
        <w:t>(</w:t>
      </w:r>
      <w:r w:rsidR="00A455B4">
        <w:rPr>
          <w:rFonts w:ascii="Times New Roman" w:hAnsi="Times New Roman" w:cs="Times New Roman"/>
          <w:color w:val="000000" w:themeColor="text1"/>
          <w:sz w:val="24"/>
          <w:szCs w:val="24"/>
        </w:rPr>
        <w:t>5</w:t>
      </w:r>
      <w:r w:rsidRPr="0083579C">
        <w:rPr>
          <w:rFonts w:ascii="Times New Roman" w:hAnsi="Times New Roman" w:cs="Times New Roman"/>
          <w:color w:val="000000" w:themeColor="text1"/>
          <w:sz w:val="24"/>
          <w:szCs w:val="24"/>
        </w:rPr>
        <w:t xml:space="preserve">) Haridus- ja Teadusministeerium vaatab tegevusloa taotluse läbi kahe kuu jooksul käesoleva paragrahvi lõikes </w:t>
      </w:r>
      <w:r w:rsidR="001116DD">
        <w:rPr>
          <w:rFonts w:ascii="Times New Roman" w:hAnsi="Times New Roman" w:cs="Times New Roman"/>
          <w:color w:val="000000" w:themeColor="text1"/>
          <w:sz w:val="24"/>
          <w:szCs w:val="24"/>
        </w:rPr>
        <w:t>4</w:t>
      </w:r>
      <w:r w:rsidRPr="0083579C">
        <w:rPr>
          <w:rFonts w:ascii="Times New Roman" w:hAnsi="Times New Roman" w:cs="Times New Roman"/>
          <w:color w:val="000000" w:themeColor="text1"/>
          <w:sz w:val="24"/>
          <w:szCs w:val="24"/>
        </w:rPr>
        <w:t xml:space="preserve"> nimetatud andmete ja dokumentide esitamisest arvates. Taotluse lahendamise tähtaeg hakkab kulgema arvates kõigi nõutavate andmete ja dokumentide esitamisest.</w:t>
      </w:r>
    </w:p>
    <w:p w14:paraId="0801D76F" w14:textId="77777777" w:rsidR="006C0108" w:rsidRPr="00895FBD" w:rsidRDefault="006C0108" w:rsidP="00F17A20">
      <w:pPr>
        <w:spacing w:after="0" w:line="240" w:lineRule="auto"/>
        <w:jc w:val="both"/>
        <w:rPr>
          <w:rFonts w:ascii="Times New Roman" w:hAnsi="Times New Roman" w:cs="Times New Roman"/>
          <w:color w:val="000000" w:themeColor="text1"/>
          <w:sz w:val="24"/>
          <w:szCs w:val="24"/>
        </w:rPr>
      </w:pPr>
    </w:p>
    <w:p w14:paraId="602D9CA8" w14:textId="5A7862FE" w:rsidR="006C0108" w:rsidRPr="00895FBD" w:rsidRDefault="001116DD" w:rsidP="00F17A20">
      <w:pPr>
        <w:spacing w:after="0" w:line="240" w:lineRule="auto"/>
        <w:jc w:val="both"/>
        <w:rPr>
          <w:rFonts w:ascii="Times New Roman" w:hAnsi="Times New Roman" w:cs="Times New Roman"/>
          <w:b/>
          <w:bCs/>
          <w:color w:val="000000" w:themeColor="text1"/>
          <w:sz w:val="24"/>
          <w:szCs w:val="24"/>
        </w:rPr>
      </w:pPr>
      <w:r w:rsidRPr="001116DD">
        <w:rPr>
          <w:rFonts w:ascii="Times New Roman" w:hAnsi="Times New Roman" w:cs="Times New Roman"/>
          <w:b/>
          <w:bCs/>
          <w:color w:val="000000" w:themeColor="text1"/>
          <w:sz w:val="24"/>
          <w:szCs w:val="24"/>
        </w:rPr>
        <w:t>12</w:t>
      </w:r>
      <w:r w:rsidRPr="001116DD">
        <w:rPr>
          <w:rFonts w:ascii="Times New Roman" w:hAnsi="Times New Roman" w:cs="Times New Roman"/>
          <w:b/>
          <w:bCs/>
          <w:color w:val="000000" w:themeColor="text1"/>
          <w:sz w:val="24"/>
          <w:szCs w:val="24"/>
          <w:vertAlign w:val="superscript"/>
        </w:rPr>
        <w:t>6</w:t>
      </w:r>
      <w:r w:rsidRPr="001116DD">
        <w:rPr>
          <w:rFonts w:ascii="Times New Roman" w:hAnsi="Times New Roman" w:cs="Times New Roman"/>
          <w:b/>
          <w:bCs/>
          <w:color w:val="000000" w:themeColor="text1"/>
          <w:sz w:val="24"/>
          <w:szCs w:val="24"/>
        </w:rPr>
        <w:t>.</w:t>
      </w:r>
      <w:r w:rsidR="0083579C" w:rsidRPr="00895FBD">
        <w:rPr>
          <w:rFonts w:ascii="Times New Roman" w:hAnsi="Times New Roman" w:cs="Times New Roman"/>
          <w:b/>
          <w:bCs/>
          <w:color w:val="000000" w:themeColor="text1"/>
          <w:sz w:val="24"/>
          <w:szCs w:val="24"/>
        </w:rPr>
        <w:t>Tegevusloa kontrolliese</w:t>
      </w:r>
      <w:r w:rsidR="00895FBD">
        <w:rPr>
          <w:rFonts w:ascii="Times New Roman" w:hAnsi="Times New Roman" w:cs="Times New Roman"/>
          <w:b/>
          <w:bCs/>
          <w:color w:val="000000" w:themeColor="text1"/>
          <w:sz w:val="24"/>
          <w:szCs w:val="24"/>
        </w:rPr>
        <w:t xml:space="preserve"> </w:t>
      </w:r>
    </w:p>
    <w:p w14:paraId="24DB4F60" w14:textId="77777777" w:rsidR="0007542A" w:rsidRPr="00895FBD" w:rsidRDefault="0007542A" w:rsidP="00ED3C9A">
      <w:pPr>
        <w:spacing w:after="0" w:line="240" w:lineRule="auto"/>
        <w:jc w:val="both"/>
        <w:rPr>
          <w:rFonts w:ascii="Times New Roman" w:hAnsi="Times New Roman" w:cs="Times New Roman"/>
          <w:color w:val="000000" w:themeColor="text1"/>
          <w:sz w:val="24"/>
          <w:szCs w:val="24"/>
        </w:rPr>
      </w:pPr>
    </w:p>
    <w:p w14:paraId="3758F468" w14:textId="401551B6" w:rsidR="00ED3C9A" w:rsidRPr="00895FBD" w:rsidRDefault="00ED3C9A" w:rsidP="00ED3C9A">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Tegevusluba antakse, kui taotleja</w:t>
      </w:r>
      <w:del w:id="146" w:author="Mari Koik" w:date="2024-05-20T12:13:00Z">
        <w:r w:rsidRPr="00895FBD" w:rsidDel="0040787F">
          <w:rPr>
            <w:rFonts w:ascii="Times New Roman" w:hAnsi="Times New Roman" w:cs="Times New Roman"/>
            <w:color w:val="000000" w:themeColor="text1"/>
            <w:sz w:val="24"/>
            <w:szCs w:val="24"/>
          </w:rPr>
          <w:delText>l</w:delText>
        </w:r>
      </w:del>
      <w:r w:rsidRPr="00895FBD">
        <w:rPr>
          <w:rFonts w:ascii="Times New Roman" w:hAnsi="Times New Roman" w:cs="Times New Roman"/>
          <w:color w:val="000000" w:themeColor="text1"/>
          <w:sz w:val="24"/>
          <w:szCs w:val="24"/>
        </w:rPr>
        <w:t xml:space="preserve"> </w:t>
      </w:r>
      <w:del w:id="147" w:author="Mari Koik" w:date="2024-05-20T12:08:00Z">
        <w:r w:rsidRPr="00895FBD" w:rsidDel="0040787F">
          <w:rPr>
            <w:rFonts w:ascii="Times New Roman" w:hAnsi="Times New Roman" w:cs="Times New Roman"/>
            <w:color w:val="000000" w:themeColor="text1"/>
            <w:sz w:val="24"/>
            <w:szCs w:val="24"/>
          </w:rPr>
          <w:delText>on:</w:delText>
        </w:r>
      </w:del>
      <w:ins w:id="148" w:author="Mari Koik" w:date="2024-05-20T12:08:00Z">
        <w:r w:rsidR="0040787F">
          <w:rPr>
            <w:rFonts w:ascii="Times New Roman" w:hAnsi="Times New Roman" w:cs="Times New Roman"/>
            <w:color w:val="000000" w:themeColor="text1"/>
            <w:sz w:val="24"/>
            <w:szCs w:val="24"/>
          </w:rPr>
          <w:t>vastab järgmis</w:t>
        </w:r>
      </w:ins>
      <w:ins w:id="149" w:author="Mari Koik" w:date="2024-05-20T17:18:00Z">
        <w:r w:rsidR="00A95947">
          <w:rPr>
            <w:rFonts w:ascii="Times New Roman" w:hAnsi="Times New Roman" w:cs="Times New Roman"/>
            <w:color w:val="000000" w:themeColor="text1"/>
            <w:sz w:val="24"/>
            <w:szCs w:val="24"/>
          </w:rPr>
          <w:t>t</w:t>
        </w:r>
      </w:ins>
      <w:ins w:id="150" w:author="Mari Koik" w:date="2024-05-20T12:08:00Z">
        <w:r w:rsidR="0040787F">
          <w:rPr>
            <w:rFonts w:ascii="Times New Roman" w:hAnsi="Times New Roman" w:cs="Times New Roman"/>
            <w:color w:val="000000" w:themeColor="text1"/>
            <w:sz w:val="24"/>
            <w:szCs w:val="24"/>
          </w:rPr>
          <w:t>ele tingimustele:</w:t>
        </w:r>
      </w:ins>
      <w:r w:rsidR="00F17A20" w:rsidRPr="00895FBD">
        <w:rPr>
          <w:rFonts w:ascii="Times New Roman" w:hAnsi="Times New Roman" w:cs="Times New Roman"/>
          <w:color w:val="000000" w:themeColor="text1"/>
          <w:sz w:val="24"/>
          <w:szCs w:val="24"/>
        </w:rPr>
        <w:t xml:space="preserve"> </w:t>
      </w:r>
    </w:p>
    <w:bookmarkEnd w:id="122"/>
    <w:bookmarkEnd w:id="118"/>
    <w:p w14:paraId="7FEF9569" w14:textId="3F1A3D13" w:rsidR="00F17A20"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202020"/>
          <w:sz w:val="24"/>
          <w:szCs w:val="24"/>
          <w:shd w:val="clear" w:color="auto" w:fill="FFFFFF"/>
        </w:rPr>
        <w:t xml:space="preserve">1) </w:t>
      </w:r>
      <w:bookmarkStart w:id="151" w:name="_Hlk137634036"/>
      <w:ins w:id="152" w:author="Mari Koik" w:date="2024-05-20T12:09:00Z">
        <w:r w:rsidR="0040787F">
          <w:rPr>
            <w:rFonts w:ascii="Times New Roman" w:hAnsi="Times New Roman" w:cs="Times New Roman"/>
            <w:color w:val="202020"/>
            <w:sz w:val="24"/>
            <w:szCs w:val="24"/>
            <w:shd w:val="clear" w:color="auto" w:fill="FFFFFF"/>
          </w:rPr>
          <w:t xml:space="preserve">tema </w:t>
        </w:r>
        <w:r w:rsidR="0040787F" w:rsidRPr="00895FBD">
          <w:rPr>
            <w:rFonts w:ascii="Times New Roman" w:hAnsi="Times New Roman" w:cs="Times New Roman"/>
            <w:color w:val="000000" w:themeColor="text1"/>
            <w:sz w:val="24"/>
            <w:szCs w:val="24"/>
          </w:rPr>
          <w:t xml:space="preserve">mikrokvalifikatsiooni õppekava liigitub </w:t>
        </w:r>
      </w:ins>
      <w:r w:rsidRPr="00895FBD">
        <w:rPr>
          <w:rFonts w:ascii="Times New Roman" w:hAnsi="Times New Roman" w:cs="Times New Roman"/>
          <w:color w:val="000000" w:themeColor="text1"/>
          <w:sz w:val="24"/>
          <w:szCs w:val="24"/>
        </w:rPr>
        <w:t>õppekavarühma</w:t>
      </w:r>
      <w:r w:rsidR="00E90BFB">
        <w:rPr>
          <w:rFonts w:ascii="Times New Roman" w:hAnsi="Times New Roman" w:cs="Times New Roman"/>
          <w:color w:val="000000" w:themeColor="text1"/>
          <w:sz w:val="24"/>
          <w:szCs w:val="24"/>
        </w:rPr>
        <w:t>,</w:t>
      </w:r>
      <w:r w:rsidRPr="00895FBD">
        <w:rPr>
          <w:rFonts w:ascii="Times New Roman" w:hAnsi="Times New Roman" w:cs="Times New Roman"/>
          <w:color w:val="000000" w:themeColor="text1"/>
          <w:sz w:val="24"/>
          <w:szCs w:val="24"/>
        </w:rPr>
        <w:t xml:space="preserve"> </w:t>
      </w:r>
      <w:ins w:id="153" w:author="Mari Koik" w:date="2024-05-20T12:09:00Z">
        <w:r w:rsidR="0040787F">
          <w:rPr>
            <w:rFonts w:ascii="Times New Roman" w:hAnsi="Times New Roman" w:cs="Times New Roman"/>
            <w:color w:val="000000" w:themeColor="text1"/>
            <w:sz w:val="24"/>
            <w:szCs w:val="24"/>
          </w:rPr>
          <w:t>millel on</w:t>
        </w:r>
      </w:ins>
      <w:del w:id="154" w:author="Mari Koik" w:date="2024-05-20T12:09:00Z">
        <w:r w:rsidR="00E90BFB" w:rsidRPr="00895FBD" w:rsidDel="0040787F">
          <w:rPr>
            <w:rFonts w:ascii="Times New Roman" w:hAnsi="Times New Roman" w:cs="Times New Roman"/>
            <w:color w:val="000000" w:themeColor="text1"/>
            <w:sz w:val="24"/>
            <w:szCs w:val="24"/>
          </w:rPr>
          <w:delText>kuhu mikrokvalifikatsiooni</w:delText>
        </w:r>
      </w:del>
      <w:del w:id="155" w:author="Mari Koik" w:date="2024-05-20T12:00:00Z">
        <w:r w:rsidR="00E90BFB" w:rsidRPr="00895FBD" w:rsidDel="00DD0580">
          <w:rPr>
            <w:rFonts w:ascii="Times New Roman" w:hAnsi="Times New Roman" w:cs="Times New Roman"/>
            <w:color w:val="000000" w:themeColor="text1"/>
            <w:sz w:val="24"/>
            <w:szCs w:val="24"/>
          </w:rPr>
          <w:delText>õppe</w:delText>
        </w:r>
      </w:del>
      <w:del w:id="156" w:author="Mari Koik" w:date="2024-05-20T12:09:00Z">
        <w:r w:rsidR="00E90BFB" w:rsidRPr="00895FBD" w:rsidDel="0040787F">
          <w:rPr>
            <w:rFonts w:ascii="Times New Roman" w:hAnsi="Times New Roman" w:cs="Times New Roman"/>
            <w:color w:val="000000" w:themeColor="text1"/>
            <w:sz w:val="24"/>
            <w:szCs w:val="24"/>
          </w:rPr>
          <w:delText xml:space="preserve"> õppekava liigitub</w:delText>
        </w:r>
        <w:r w:rsidR="00E90BFB" w:rsidDel="0040787F">
          <w:rPr>
            <w:rFonts w:ascii="Times New Roman" w:hAnsi="Times New Roman" w:cs="Times New Roman"/>
            <w:color w:val="000000" w:themeColor="text1"/>
            <w:sz w:val="24"/>
            <w:szCs w:val="24"/>
          </w:rPr>
          <w:delText>,</w:delText>
        </w:r>
      </w:del>
      <w:r w:rsidR="00E90BFB" w:rsidRPr="00895FBD">
        <w:rPr>
          <w:rFonts w:ascii="Times New Roman" w:hAnsi="Times New Roman" w:cs="Times New Roman"/>
          <w:color w:val="000000" w:themeColor="text1"/>
          <w:sz w:val="24"/>
          <w:szCs w:val="24"/>
        </w:rPr>
        <w:t xml:space="preserve"> </w:t>
      </w:r>
      <w:del w:id="157" w:author="Mari Koik" w:date="2024-05-20T12:01:00Z">
        <w:r w:rsidRPr="00895FBD" w:rsidDel="00DD0580">
          <w:rPr>
            <w:rFonts w:ascii="Times New Roman" w:hAnsi="Times New Roman" w:cs="Times New Roman"/>
            <w:color w:val="000000" w:themeColor="text1"/>
            <w:sz w:val="24"/>
            <w:szCs w:val="24"/>
          </w:rPr>
          <w:delText xml:space="preserve">kvaliteedihindamises kehtiv </w:delText>
        </w:r>
      </w:del>
      <w:r w:rsidRPr="00895FBD">
        <w:rPr>
          <w:rFonts w:ascii="Times New Roman" w:hAnsi="Times New Roman" w:cs="Times New Roman"/>
          <w:color w:val="000000" w:themeColor="text1"/>
          <w:sz w:val="24"/>
          <w:szCs w:val="24"/>
        </w:rPr>
        <w:t xml:space="preserve">käesoleva seaduse </w:t>
      </w:r>
      <w:r w:rsidR="00950F42" w:rsidRPr="00895FBD">
        <w:rPr>
          <w:rFonts w:ascii="Times New Roman" w:hAnsi="Times New Roman" w:cs="Times New Roman"/>
          <w:color w:val="000000" w:themeColor="text1"/>
          <w:sz w:val="24"/>
          <w:szCs w:val="24"/>
        </w:rPr>
        <w:t>§</w:t>
      </w:r>
      <w:r w:rsidRPr="00895FBD">
        <w:rPr>
          <w:rFonts w:ascii="Times New Roman" w:hAnsi="Times New Roman" w:cs="Times New Roman"/>
          <w:color w:val="000000" w:themeColor="text1"/>
          <w:sz w:val="24"/>
          <w:szCs w:val="24"/>
        </w:rPr>
        <w:t xml:space="preserve"> </w:t>
      </w:r>
      <w:r w:rsidR="00301DB5" w:rsidRPr="00895FBD">
        <w:rPr>
          <w:rFonts w:ascii="Times New Roman" w:hAnsi="Times New Roman" w:cs="Times New Roman"/>
          <w:color w:val="000000" w:themeColor="text1"/>
          <w:sz w:val="24"/>
          <w:szCs w:val="24"/>
        </w:rPr>
        <w:t>12</w:t>
      </w:r>
      <w:r w:rsidR="001116DD">
        <w:rPr>
          <w:rFonts w:ascii="Times New Roman" w:eastAsia="Times New Roman" w:hAnsi="Times New Roman" w:cs="Times New Roman"/>
          <w:color w:val="000000" w:themeColor="text1"/>
          <w:sz w:val="24"/>
          <w:szCs w:val="24"/>
          <w:bdr w:val="none" w:sz="0" w:space="0" w:color="auto" w:frame="1"/>
          <w:vertAlign w:val="superscript"/>
          <w:lang w:eastAsia="et-EE"/>
        </w:rPr>
        <w:t>9</w:t>
      </w:r>
      <w:r w:rsidRPr="00895FBD">
        <w:rPr>
          <w:rFonts w:ascii="Times New Roman" w:eastAsia="Times New Roman" w:hAnsi="Times New Roman" w:cs="Times New Roman"/>
          <w:color w:val="000000" w:themeColor="text1"/>
          <w:sz w:val="24"/>
          <w:szCs w:val="24"/>
          <w:bdr w:val="none" w:sz="0" w:space="0" w:color="auto" w:frame="1"/>
          <w:lang w:eastAsia="et-EE"/>
        </w:rPr>
        <w:t xml:space="preserve"> lõike </w:t>
      </w:r>
      <w:r w:rsidR="00301DB5" w:rsidRPr="00895FBD">
        <w:rPr>
          <w:rFonts w:ascii="Times New Roman" w:eastAsia="Times New Roman" w:hAnsi="Times New Roman" w:cs="Times New Roman"/>
          <w:color w:val="000000" w:themeColor="text1"/>
          <w:sz w:val="24"/>
          <w:szCs w:val="24"/>
          <w:bdr w:val="none" w:sz="0" w:space="0" w:color="auto" w:frame="1"/>
          <w:lang w:eastAsia="et-EE"/>
        </w:rPr>
        <w:t>3</w:t>
      </w:r>
      <w:r w:rsidRPr="00895FBD">
        <w:rPr>
          <w:rFonts w:ascii="Times New Roman" w:eastAsia="Times New Roman" w:hAnsi="Times New Roman" w:cs="Times New Roman"/>
          <w:color w:val="000000" w:themeColor="text1"/>
          <w:sz w:val="24"/>
          <w:szCs w:val="24"/>
          <w:bdr w:val="none" w:sz="0" w:space="0" w:color="auto" w:frame="1"/>
          <w:lang w:eastAsia="et-EE"/>
        </w:rPr>
        <w:t xml:space="preserve"> punktis 1 nimetatud </w:t>
      </w:r>
      <w:del w:id="158" w:author="Mari Koik" w:date="2024-05-20T12:56:00Z">
        <w:r w:rsidRPr="00895FBD" w:rsidDel="00DC6FCA">
          <w:rPr>
            <w:rFonts w:ascii="Times New Roman" w:hAnsi="Times New Roman" w:cs="Times New Roman"/>
            <w:color w:val="000000" w:themeColor="text1"/>
            <w:sz w:val="24"/>
            <w:szCs w:val="24"/>
          </w:rPr>
          <w:delText xml:space="preserve">positiivne </w:delText>
        </w:r>
      </w:del>
      <w:ins w:id="159" w:author="Mari Koik" w:date="2024-05-20T12:01:00Z">
        <w:r w:rsidR="00DD0580" w:rsidRPr="00895FBD">
          <w:rPr>
            <w:rFonts w:ascii="Times New Roman" w:hAnsi="Times New Roman" w:cs="Times New Roman"/>
            <w:color w:val="000000" w:themeColor="text1"/>
            <w:sz w:val="24"/>
            <w:szCs w:val="24"/>
          </w:rPr>
          <w:t>kvaliteedi</w:t>
        </w:r>
      </w:ins>
      <w:r w:rsidRPr="00895FBD">
        <w:rPr>
          <w:rFonts w:ascii="Times New Roman" w:hAnsi="Times New Roman" w:cs="Times New Roman"/>
          <w:color w:val="000000" w:themeColor="text1"/>
          <w:sz w:val="24"/>
          <w:szCs w:val="24"/>
        </w:rPr>
        <w:t>hindamis</w:t>
      </w:r>
      <w:ins w:id="160" w:author="Mari Koik" w:date="2024-05-20T12:01:00Z">
        <w:r w:rsidR="00DD0580">
          <w:rPr>
            <w:rFonts w:ascii="Times New Roman" w:hAnsi="Times New Roman" w:cs="Times New Roman"/>
            <w:color w:val="000000" w:themeColor="text1"/>
            <w:sz w:val="24"/>
            <w:szCs w:val="24"/>
          </w:rPr>
          <w:t xml:space="preserve">e </w:t>
        </w:r>
      </w:ins>
      <w:ins w:id="161" w:author="Mari Koik" w:date="2024-05-20T12:56:00Z">
        <w:r w:rsidR="00DC6FCA" w:rsidRPr="00895FBD">
          <w:rPr>
            <w:rFonts w:ascii="Times New Roman" w:hAnsi="Times New Roman" w:cs="Times New Roman"/>
            <w:color w:val="000000" w:themeColor="text1"/>
            <w:sz w:val="24"/>
            <w:szCs w:val="24"/>
          </w:rPr>
          <w:t xml:space="preserve">positiivne </w:t>
        </w:r>
      </w:ins>
      <w:r w:rsidRPr="00895FBD">
        <w:rPr>
          <w:rFonts w:ascii="Times New Roman" w:hAnsi="Times New Roman" w:cs="Times New Roman"/>
          <w:color w:val="000000" w:themeColor="text1"/>
          <w:sz w:val="24"/>
          <w:szCs w:val="24"/>
        </w:rPr>
        <w:t>otsus;</w:t>
      </w:r>
      <w:bookmarkEnd w:id="151"/>
    </w:p>
    <w:p w14:paraId="04F330AA" w14:textId="453DE0AE" w:rsidR="001116DD" w:rsidRPr="001116DD" w:rsidRDefault="001116DD" w:rsidP="001116DD">
      <w:pPr>
        <w:shd w:val="clear" w:color="auto" w:fill="FFFFFF" w:themeFill="background1"/>
        <w:spacing w:after="0" w:line="240" w:lineRule="auto"/>
        <w:jc w:val="both"/>
        <w:rPr>
          <w:rFonts w:ascii="Times New Roman" w:hAnsi="Times New Roman" w:cs="Times New Roman"/>
          <w:color w:val="202020"/>
          <w:sz w:val="24"/>
          <w:szCs w:val="24"/>
        </w:rPr>
      </w:pPr>
      <w:r w:rsidRPr="001116DD">
        <w:rPr>
          <w:rFonts w:ascii="Times New Roman" w:hAnsi="Times New Roman" w:cs="Times New Roman"/>
          <w:color w:val="202020"/>
          <w:sz w:val="24"/>
          <w:szCs w:val="24"/>
        </w:rPr>
        <w:t xml:space="preserve">2) </w:t>
      </w:r>
      <w:ins w:id="162" w:author="Mari Koik" w:date="2024-05-20T12:09:00Z">
        <w:r w:rsidR="0040787F">
          <w:rPr>
            <w:rFonts w:ascii="Times New Roman" w:hAnsi="Times New Roman" w:cs="Times New Roman"/>
            <w:color w:val="202020"/>
            <w:sz w:val="24"/>
            <w:szCs w:val="24"/>
          </w:rPr>
          <w:t xml:space="preserve">tema </w:t>
        </w:r>
      </w:ins>
      <w:r w:rsidRPr="001116DD">
        <w:rPr>
          <w:rFonts w:ascii="Times New Roman" w:hAnsi="Times New Roman" w:cs="Times New Roman"/>
          <w:color w:val="202020"/>
          <w:sz w:val="24"/>
          <w:szCs w:val="24"/>
        </w:rPr>
        <w:t>õppekava</w:t>
      </w:r>
      <w:del w:id="163" w:author="Mari Koik" w:date="2024-05-20T12:09:00Z">
        <w:r w:rsidRPr="001116DD" w:rsidDel="0040787F">
          <w:rPr>
            <w:rFonts w:ascii="Times New Roman" w:hAnsi="Times New Roman" w:cs="Times New Roman"/>
            <w:color w:val="202020"/>
            <w:sz w:val="24"/>
            <w:szCs w:val="24"/>
          </w:rPr>
          <w:delText>, mis</w:delText>
        </w:r>
      </w:del>
      <w:r w:rsidRPr="001116DD">
        <w:rPr>
          <w:rFonts w:ascii="Times New Roman" w:hAnsi="Times New Roman" w:cs="Times New Roman"/>
          <w:color w:val="202020"/>
          <w:sz w:val="24"/>
          <w:szCs w:val="24"/>
        </w:rPr>
        <w:t xml:space="preserve"> vastab käesolevas seaduses ja käesoleva seaduse § 9 lõike 1 alusel kehtestatud standardis esitatud nõuetele;</w:t>
      </w:r>
    </w:p>
    <w:p w14:paraId="009E9D3D" w14:textId="63C9B19C" w:rsidR="001116DD" w:rsidRPr="001116DD" w:rsidRDefault="001116DD" w:rsidP="001116DD">
      <w:pPr>
        <w:shd w:val="clear" w:color="auto" w:fill="FFFFFF" w:themeFill="background1"/>
        <w:spacing w:after="0" w:line="240" w:lineRule="auto"/>
        <w:jc w:val="both"/>
        <w:rPr>
          <w:rFonts w:ascii="Times New Roman" w:hAnsi="Times New Roman" w:cs="Times New Roman"/>
          <w:color w:val="202020"/>
          <w:sz w:val="24"/>
          <w:szCs w:val="24"/>
        </w:rPr>
      </w:pPr>
      <w:r w:rsidRPr="001116DD">
        <w:rPr>
          <w:rFonts w:ascii="Times New Roman" w:hAnsi="Times New Roman" w:cs="Times New Roman"/>
          <w:color w:val="202020"/>
          <w:sz w:val="24"/>
          <w:szCs w:val="24"/>
        </w:rPr>
        <w:t xml:space="preserve">3) </w:t>
      </w:r>
      <w:ins w:id="164" w:author="Mari Koik" w:date="2024-05-20T12:09:00Z">
        <w:r w:rsidR="0040787F">
          <w:rPr>
            <w:rFonts w:ascii="Times New Roman" w:hAnsi="Times New Roman" w:cs="Times New Roman"/>
            <w:color w:val="202020"/>
            <w:sz w:val="24"/>
            <w:szCs w:val="24"/>
          </w:rPr>
          <w:t xml:space="preserve">tema </w:t>
        </w:r>
      </w:ins>
      <w:r w:rsidRPr="001116DD">
        <w:rPr>
          <w:rFonts w:ascii="Times New Roman" w:hAnsi="Times New Roman" w:cs="Times New Roman"/>
          <w:color w:val="202020"/>
          <w:sz w:val="24"/>
          <w:szCs w:val="24"/>
        </w:rPr>
        <w:t>õppekava</w:t>
      </w:r>
      <w:del w:id="165" w:author="Mari Koik" w:date="2024-05-20T12:09:00Z">
        <w:r w:rsidRPr="001116DD" w:rsidDel="0040787F">
          <w:rPr>
            <w:rFonts w:ascii="Times New Roman" w:hAnsi="Times New Roman" w:cs="Times New Roman"/>
            <w:color w:val="202020"/>
            <w:sz w:val="24"/>
            <w:szCs w:val="24"/>
          </w:rPr>
          <w:delText>, mille</w:delText>
        </w:r>
      </w:del>
      <w:r w:rsidRPr="001116DD">
        <w:rPr>
          <w:rFonts w:ascii="Times New Roman" w:hAnsi="Times New Roman" w:cs="Times New Roman"/>
          <w:color w:val="202020"/>
          <w:sz w:val="24"/>
          <w:szCs w:val="24"/>
        </w:rPr>
        <w:t xml:space="preserve"> maht vastab käesoleva seaduse § 12</w:t>
      </w:r>
      <w:r w:rsidRPr="001116DD">
        <w:rPr>
          <w:rFonts w:ascii="Times New Roman" w:hAnsi="Times New Roman" w:cs="Times New Roman"/>
          <w:color w:val="202020"/>
          <w:sz w:val="24"/>
          <w:szCs w:val="24"/>
          <w:vertAlign w:val="superscript"/>
        </w:rPr>
        <w:t>1</w:t>
      </w:r>
      <w:r w:rsidRPr="001116DD">
        <w:rPr>
          <w:rFonts w:ascii="Times New Roman" w:hAnsi="Times New Roman" w:cs="Times New Roman"/>
          <w:color w:val="202020"/>
          <w:sz w:val="24"/>
          <w:szCs w:val="24"/>
        </w:rPr>
        <w:t xml:space="preserve"> lõikes 1 kehtestatud mikrokvalifikatsiooniõppe mahule;</w:t>
      </w:r>
    </w:p>
    <w:p w14:paraId="6002D878" w14:textId="165CD787" w:rsidR="001116DD" w:rsidRPr="001116DD" w:rsidRDefault="001116DD" w:rsidP="001116DD">
      <w:pPr>
        <w:shd w:val="clear" w:color="auto" w:fill="FFFFFF" w:themeFill="background1"/>
        <w:spacing w:after="0" w:line="240" w:lineRule="auto"/>
        <w:jc w:val="both"/>
        <w:rPr>
          <w:rFonts w:ascii="Times New Roman" w:hAnsi="Times New Roman" w:cs="Times New Roman"/>
          <w:color w:val="202020"/>
          <w:sz w:val="24"/>
          <w:szCs w:val="24"/>
        </w:rPr>
      </w:pPr>
      <w:r w:rsidRPr="001116DD">
        <w:rPr>
          <w:rFonts w:ascii="Times New Roman" w:hAnsi="Times New Roman" w:cs="Times New Roman"/>
          <w:color w:val="202020"/>
          <w:sz w:val="24"/>
          <w:szCs w:val="24"/>
        </w:rPr>
        <w:t xml:space="preserve">4) </w:t>
      </w:r>
      <w:bookmarkStart w:id="166" w:name="_Hlk143089692"/>
      <w:ins w:id="167" w:author="Mari Koik" w:date="2024-05-20T12:09:00Z">
        <w:r w:rsidR="0040787F">
          <w:rPr>
            <w:rFonts w:ascii="Times New Roman" w:hAnsi="Times New Roman" w:cs="Times New Roman"/>
            <w:color w:val="202020"/>
            <w:sz w:val="24"/>
            <w:szCs w:val="24"/>
          </w:rPr>
          <w:t>te</w:t>
        </w:r>
      </w:ins>
      <w:ins w:id="168" w:author="Mari Koik" w:date="2024-05-20T12:10:00Z">
        <w:r w:rsidR="0040787F">
          <w:rPr>
            <w:rFonts w:ascii="Times New Roman" w:hAnsi="Times New Roman" w:cs="Times New Roman"/>
            <w:color w:val="202020"/>
            <w:sz w:val="24"/>
            <w:szCs w:val="24"/>
          </w:rPr>
          <w:t xml:space="preserve">ma </w:t>
        </w:r>
      </w:ins>
      <w:r w:rsidRPr="001116DD">
        <w:rPr>
          <w:rFonts w:ascii="Times New Roman" w:hAnsi="Times New Roman" w:cs="Times New Roman"/>
          <w:color w:val="202020"/>
          <w:sz w:val="24"/>
          <w:szCs w:val="24"/>
        </w:rPr>
        <w:t>õppekava</w:t>
      </w:r>
      <w:del w:id="169" w:author="Mari Koik" w:date="2024-05-20T12:10:00Z">
        <w:r w:rsidRPr="001116DD" w:rsidDel="0040787F">
          <w:rPr>
            <w:rFonts w:ascii="Times New Roman" w:hAnsi="Times New Roman" w:cs="Times New Roman"/>
            <w:color w:val="202020"/>
            <w:sz w:val="24"/>
            <w:szCs w:val="24"/>
          </w:rPr>
          <w:delText>, mis</w:delText>
        </w:r>
      </w:del>
      <w:r w:rsidRPr="001116DD">
        <w:rPr>
          <w:rFonts w:ascii="Times New Roman" w:hAnsi="Times New Roman" w:cs="Times New Roman"/>
          <w:color w:val="202020"/>
          <w:sz w:val="24"/>
          <w:szCs w:val="24"/>
        </w:rPr>
        <w:t xml:space="preserve"> on liigitatud õppekavarühma rahvusvahelise ühtse hariduse liigituse ISCED (</w:t>
      </w:r>
      <w:r w:rsidRPr="001116DD">
        <w:rPr>
          <w:rFonts w:ascii="Times New Roman" w:hAnsi="Times New Roman" w:cs="Times New Roman"/>
          <w:i/>
          <w:iCs/>
          <w:color w:val="202020"/>
          <w:sz w:val="24"/>
          <w:szCs w:val="24"/>
        </w:rPr>
        <w:t>International Standard Classification of Education Fields of Education and Training, UNESCO</w:t>
      </w:r>
      <w:r w:rsidRPr="001116DD">
        <w:rPr>
          <w:rFonts w:ascii="Times New Roman" w:hAnsi="Times New Roman" w:cs="Times New Roman"/>
          <w:color w:val="202020"/>
          <w:sz w:val="24"/>
          <w:szCs w:val="24"/>
        </w:rPr>
        <w:t>) alusel õppekava sisu arvestades;</w:t>
      </w:r>
    </w:p>
    <w:p w14:paraId="68374CFB" w14:textId="18B2FA85" w:rsidR="001116DD" w:rsidRPr="001116DD" w:rsidRDefault="001116DD" w:rsidP="001116DD">
      <w:pPr>
        <w:shd w:val="clear" w:color="auto" w:fill="FFFFFF" w:themeFill="background1"/>
        <w:spacing w:after="0" w:line="240" w:lineRule="auto"/>
        <w:jc w:val="both"/>
        <w:rPr>
          <w:rFonts w:ascii="Times New Roman" w:hAnsi="Times New Roman" w:cs="Times New Roman"/>
          <w:color w:val="202020"/>
          <w:sz w:val="24"/>
          <w:szCs w:val="24"/>
        </w:rPr>
      </w:pPr>
      <w:r w:rsidRPr="001116DD">
        <w:rPr>
          <w:rFonts w:ascii="Times New Roman" w:hAnsi="Times New Roman" w:cs="Times New Roman"/>
          <w:color w:val="202020"/>
          <w:sz w:val="24"/>
          <w:szCs w:val="24"/>
        </w:rPr>
        <w:t xml:space="preserve">5) </w:t>
      </w:r>
      <w:ins w:id="170" w:author="Mari Koik" w:date="2024-05-20T12:11:00Z">
        <w:r w:rsidR="0040787F">
          <w:rPr>
            <w:rFonts w:ascii="Times New Roman" w:hAnsi="Times New Roman" w:cs="Times New Roman"/>
            <w:color w:val="202020"/>
            <w:sz w:val="24"/>
            <w:szCs w:val="24"/>
          </w:rPr>
          <w:t xml:space="preserve">tema </w:t>
        </w:r>
      </w:ins>
      <w:r w:rsidRPr="001116DD">
        <w:rPr>
          <w:rFonts w:ascii="Times New Roman" w:hAnsi="Times New Roman" w:cs="Times New Roman"/>
          <w:color w:val="202020"/>
          <w:sz w:val="24"/>
          <w:szCs w:val="24"/>
        </w:rPr>
        <w:t>õppekava</w:t>
      </w:r>
      <w:del w:id="171" w:author="Mari Koik" w:date="2024-05-20T12:11:00Z">
        <w:r w:rsidRPr="001116DD" w:rsidDel="0040787F">
          <w:rPr>
            <w:rFonts w:ascii="Times New Roman" w:hAnsi="Times New Roman" w:cs="Times New Roman"/>
            <w:color w:val="202020"/>
            <w:sz w:val="24"/>
            <w:szCs w:val="24"/>
          </w:rPr>
          <w:delText>, mille</w:delText>
        </w:r>
      </w:del>
      <w:r w:rsidRPr="001116DD">
        <w:rPr>
          <w:rFonts w:ascii="Times New Roman" w:hAnsi="Times New Roman" w:cs="Times New Roman"/>
          <w:color w:val="202020"/>
          <w:sz w:val="24"/>
          <w:szCs w:val="24"/>
        </w:rPr>
        <w:t>s on viide asjaomasele kutsestandardile või selle osale, kui õppekava koostamise aluseks on kutsestandard;</w:t>
      </w:r>
    </w:p>
    <w:p w14:paraId="2C91393D" w14:textId="7F7A4E8F" w:rsidR="001116DD" w:rsidRPr="001116DD" w:rsidRDefault="001116DD" w:rsidP="001116DD">
      <w:pPr>
        <w:shd w:val="clear" w:color="auto" w:fill="FFFFFF" w:themeFill="background1"/>
        <w:spacing w:after="0" w:line="240" w:lineRule="auto"/>
        <w:jc w:val="both"/>
        <w:rPr>
          <w:rFonts w:ascii="Times New Roman" w:hAnsi="Times New Roman" w:cs="Times New Roman"/>
          <w:color w:val="202020"/>
          <w:sz w:val="24"/>
          <w:szCs w:val="24"/>
        </w:rPr>
      </w:pPr>
      <w:r w:rsidRPr="001116DD">
        <w:rPr>
          <w:rFonts w:ascii="Times New Roman" w:hAnsi="Times New Roman" w:cs="Times New Roman"/>
          <w:color w:val="202020"/>
          <w:sz w:val="24"/>
          <w:szCs w:val="24"/>
        </w:rPr>
        <w:t xml:space="preserve">6) </w:t>
      </w:r>
      <w:ins w:id="172" w:author="Mari Koik" w:date="2024-05-20T12:11:00Z">
        <w:r w:rsidR="0040787F">
          <w:rPr>
            <w:rFonts w:ascii="Times New Roman" w:hAnsi="Times New Roman" w:cs="Times New Roman"/>
            <w:color w:val="202020"/>
            <w:sz w:val="24"/>
            <w:szCs w:val="24"/>
          </w:rPr>
          <w:t xml:space="preserve">tal on </w:t>
        </w:r>
      </w:ins>
      <w:r w:rsidR="00E90BFB">
        <w:rPr>
          <w:rFonts w:ascii="Times New Roman" w:hAnsi="Times New Roman" w:cs="Times New Roman"/>
          <w:color w:val="202020"/>
          <w:sz w:val="24"/>
          <w:szCs w:val="24"/>
        </w:rPr>
        <w:t xml:space="preserve">täienduskoolituse </w:t>
      </w:r>
      <w:r w:rsidRPr="001116DD">
        <w:rPr>
          <w:rFonts w:ascii="Times New Roman" w:hAnsi="Times New Roman" w:cs="Times New Roman"/>
          <w:color w:val="202020"/>
          <w:sz w:val="24"/>
          <w:szCs w:val="24"/>
        </w:rPr>
        <w:t>tegevusluba, kui õppekava avatakse tegevusalal, mille</w:t>
      </w:r>
      <w:r>
        <w:rPr>
          <w:rFonts w:ascii="Times New Roman" w:hAnsi="Times New Roman" w:cs="Times New Roman"/>
          <w:color w:val="202020"/>
          <w:sz w:val="24"/>
          <w:szCs w:val="24"/>
        </w:rPr>
        <w:t>l</w:t>
      </w:r>
      <w:r w:rsidRPr="001116DD">
        <w:rPr>
          <w:rFonts w:ascii="Times New Roman" w:hAnsi="Times New Roman" w:cs="Times New Roman"/>
          <w:color w:val="202020"/>
          <w:sz w:val="24"/>
          <w:szCs w:val="24"/>
        </w:rPr>
        <w:t xml:space="preserve"> tegutsemiseks on </w:t>
      </w:r>
      <w:del w:id="173" w:author="Mari Koik" w:date="2024-05-20T12:14:00Z">
        <w:r w:rsidRPr="001116DD" w:rsidDel="0040787F">
          <w:rPr>
            <w:rFonts w:ascii="Times New Roman" w:hAnsi="Times New Roman" w:cs="Times New Roman"/>
            <w:color w:val="202020"/>
            <w:sz w:val="24"/>
            <w:szCs w:val="24"/>
          </w:rPr>
          <w:delText xml:space="preserve">vajalik tegevusluba </w:delText>
        </w:r>
      </w:del>
      <w:r w:rsidRPr="001116DD">
        <w:rPr>
          <w:rFonts w:ascii="Times New Roman" w:hAnsi="Times New Roman" w:cs="Times New Roman"/>
          <w:color w:val="202020"/>
          <w:sz w:val="24"/>
          <w:szCs w:val="24"/>
        </w:rPr>
        <w:t>muu seaduse alusel</w:t>
      </w:r>
      <w:ins w:id="174" w:author="Mari Koik" w:date="2024-05-20T12:14:00Z">
        <w:r w:rsidR="0040787F" w:rsidRPr="0040787F">
          <w:rPr>
            <w:rFonts w:ascii="Times New Roman" w:hAnsi="Times New Roman" w:cs="Times New Roman"/>
            <w:color w:val="202020"/>
            <w:sz w:val="24"/>
            <w:szCs w:val="24"/>
          </w:rPr>
          <w:t xml:space="preserve"> </w:t>
        </w:r>
        <w:r w:rsidR="0040787F" w:rsidRPr="001116DD">
          <w:rPr>
            <w:rFonts w:ascii="Times New Roman" w:hAnsi="Times New Roman" w:cs="Times New Roman"/>
            <w:color w:val="202020"/>
            <w:sz w:val="24"/>
            <w:szCs w:val="24"/>
          </w:rPr>
          <w:t>vajalik tegevusluba</w:t>
        </w:r>
      </w:ins>
      <w:r w:rsidRPr="001116DD">
        <w:rPr>
          <w:rFonts w:ascii="Times New Roman" w:hAnsi="Times New Roman" w:cs="Times New Roman"/>
          <w:color w:val="202020"/>
          <w:sz w:val="24"/>
          <w:szCs w:val="24"/>
        </w:rPr>
        <w:t>;</w:t>
      </w:r>
    </w:p>
    <w:p w14:paraId="5A4D9CE5" w14:textId="3AD301C9" w:rsidR="001116DD" w:rsidRPr="001116DD" w:rsidRDefault="001116DD" w:rsidP="001116DD">
      <w:pPr>
        <w:shd w:val="clear" w:color="auto" w:fill="FFFFFF" w:themeFill="background1"/>
        <w:spacing w:after="0" w:line="240" w:lineRule="auto"/>
        <w:jc w:val="both"/>
        <w:rPr>
          <w:rFonts w:ascii="Times New Roman" w:hAnsi="Times New Roman" w:cs="Times New Roman"/>
          <w:color w:val="202020"/>
          <w:sz w:val="24"/>
          <w:szCs w:val="24"/>
        </w:rPr>
      </w:pPr>
      <w:r w:rsidRPr="001116DD">
        <w:rPr>
          <w:rFonts w:ascii="Times New Roman" w:hAnsi="Times New Roman" w:cs="Times New Roman"/>
          <w:color w:val="202020"/>
          <w:sz w:val="24"/>
          <w:szCs w:val="24"/>
        </w:rPr>
        <w:t xml:space="preserve">7) </w:t>
      </w:r>
      <w:ins w:id="175" w:author="Mari Koik" w:date="2024-05-20T12:12:00Z">
        <w:r w:rsidR="0040787F">
          <w:rPr>
            <w:rFonts w:ascii="Times New Roman" w:hAnsi="Times New Roman" w:cs="Times New Roman"/>
            <w:color w:val="202020"/>
            <w:sz w:val="24"/>
            <w:szCs w:val="24"/>
          </w:rPr>
          <w:t xml:space="preserve">tema </w:t>
        </w:r>
      </w:ins>
      <w:r w:rsidRPr="00E90BFB">
        <w:rPr>
          <w:rFonts w:ascii="Times New Roman" w:hAnsi="Times New Roman" w:cs="Times New Roman"/>
          <w:color w:val="202020"/>
          <w:sz w:val="24"/>
          <w:szCs w:val="24"/>
        </w:rPr>
        <w:t>õppekava</w:t>
      </w:r>
      <w:del w:id="176" w:author="Mari Koik" w:date="2024-05-20T12:12:00Z">
        <w:r w:rsidR="00E90BFB" w:rsidRPr="00E90BFB" w:rsidDel="0040787F">
          <w:rPr>
            <w:rFonts w:ascii="Times New Roman" w:hAnsi="Times New Roman" w:cs="Times New Roman"/>
            <w:color w:val="202020"/>
            <w:sz w:val="24"/>
            <w:szCs w:val="24"/>
          </w:rPr>
          <w:delText>, mi</w:delText>
        </w:r>
        <w:r w:rsidRPr="00E90BFB" w:rsidDel="0040787F">
          <w:rPr>
            <w:rFonts w:ascii="Times New Roman" w:hAnsi="Times New Roman" w:cs="Times New Roman"/>
            <w:color w:val="202020"/>
            <w:sz w:val="24"/>
            <w:szCs w:val="24"/>
          </w:rPr>
          <w:delText>lle</w:delText>
        </w:r>
      </w:del>
      <w:r w:rsidRPr="00E90BFB">
        <w:rPr>
          <w:rFonts w:ascii="Times New Roman" w:hAnsi="Times New Roman" w:cs="Times New Roman"/>
          <w:color w:val="202020"/>
          <w:sz w:val="24"/>
          <w:szCs w:val="24"/>
        </w:rPr>
        <w:t xml:space="preserve"> alusel läbiviidav õpe</w:t>
      </w:r>
      <w:r w:rsidRPr="001116DD">
        <w:rPr>
          <w:rFonts w:ascii="Times New Roman" w:hAnsi="Times New Roman" w:cs="Times New Roman"/>
          <w:color w:val="202020"/>
          <w:sz w:val="24"/>
          <w:szCs w:val="24"/>
        </w:rPr>
        <w:t xml:space="preserve"> vasta</w:t>
      </w:r>
      <w:r w:rsidR="00E90BFB">
        <w:rPr>
          <w:rFonts w:ascii="Times New Roman" w:hAnsi="Times New Roman" w:cs="Times New Roman"/>
          <w:color w:val="202020"/>
          <w:sz w:val="24"/>
          <w:szCs w:val="24"/>
        </w:rPr>
        <w:t>b</w:t>
      </w:r>
      <w:r w:rsidRPr="001116DD">
        <w:rPr>
          <w:rFonts w:ascii="Times New Roman" w:hAnsi="Times New Roman" w:cs="Times New Roman"/>
          <w:color w:val="202020"/>
          <w:sz w:val="24"/>
          <w:szCs w:val="24"/>
        </w:rPr>
        <w:t xml:space="preserve"> </w:t>
      </w:r>
      <w:bookmarkStart w:id="177" w:name="_Hlk139354119"/>
      <w:r w:rsidRPr="001116DD">
        <w:rPr>
          <w:rFonts w:ascii="Times New Roman" w:hAnsi="Times New Roman" w:cs="Times New Roman"/>
          <w:color w:val="202020"/>
          <w:sz w:val="24"/>
          <w:szCs w:val="24"/>
        </w:rPr>
        <w:t>rahvusvahelistele standarditele või kokkulepetele</w:t>
      </w:r>
      <w:bookmarkEnd w:id="177"/>
      <w:r w:rsidRPr="001116DD">
        <w:rPr>
          <w:rFonts w:ascii="Times New Roman" w:hAnsi="Times New Roman" w:cs="Times New Roman"/>
          <w:color w:val="202020"/>
          <w:sz w:val="24"/>
          <w:szCs w:val="24"/>
        </w:rPr>
        <w:t xml:space="preserve">, kui rahvusvahelistes standardites või kokkulepetes on esitatud nõuded </w:t>
      </w:r>
      <w:ins w:id="178" w:author="Mari Koik" w:date="2024-05-20T12:12:00Z">
        <w:r w:rsidR="0040787F">
          <w:rPr>
            <w:rFonts w:ascii="Times New Roman" w:hAnsi="Times New Roman" w:cs="Times New Roman"/>
            <w:color w:val="202020"/>
            <w:sz w:val="24"/>
            <w:szCs w:val="24"/>
          </w:rPr>
          <w:t xml:space="preserve">selle </w:t>
        </w:r>
      </w:ins>
      <w:r w:rsidRPr="001116DD">
        <w:rPr>
          <w:rFonts w:ascii="Times New Roman" w:hAnsi="Times New Roman" w:cs="Times New Roman"/>
          <w:color w:val="202020"/>
          <w:sz w:val="24"/>
          <w:szCs w:val="24"/>
        </w:rPr>
        <w:t>õppekava</w:t>
      </w:r>
      <w:del w:id="179" w:author="Mari Koik" w:date="2024-05-20T12:12:00Z">
        <w:r w:rsidRPr="001116DD" w:rsidDel="0040787F">
          <w:rPr>
            <w:rFonts w:ascii="Times New Roman" w:hAnsi="Times New Roman" w:cs="Times New Roman"/>
            <w:color w:val="202020"/>
            <w:sz w:val="24"/>
            <w:szCs w:val="24"/>
          </w:rPr>
          <w:delText>le</w:delText>
        </w:r>
      </w:del>
      <w:r w:rsidRPr="001116DD">
        <w:rPr>
          <w:rFonts w:ascii="Times New Roman" w:hAnsi="Times New Roman" w:cs="Times New Roman"/>
          <w:color w:val="202020"/>
          <w:sz w:val="24"/>
          <w:szCs w:val="24"/>
        </w:rPr>
        <w:t xml:space="preserve"> ja õppe</w:t>
      </w:r>
      <w:del w:id="180" w:author="Mari Koik" w:date="2024-05-20T12:13:00Z">
        <w:r w:rsidRPr="001116DD" w:rsidDel="0040787F">
          <w:rPr>
            <w:rFonts w:ascii="Times New Roman" w:hAnsi="Times New Roman" w:cs="Times New Roman"/>
            <w:color w:val="202020"/>
            <w:sz w:val="24"/>
            <w:szCs w:val="24"/>
          </w:rPr>
          <w:delText>le</w:delText>
        </w:r>
      </w:del>
      <w:ins w:id="181" w:author="Mari Koik" w:date="2024-05-20T12:13:00Z">
        <w:r w:rsidR="0040787F">
          <w:rPr>
            <w:rFonts w:ascii="Times New Roman" w:hAnsi="Times New Roman" w:cs="Times New Roman"/>
            <w:color w:val="202020"/>
            <w:sz w:val="24"/>
            <w:szCs w:val="24"/>
          </w:rPr>
          <w:t xml:space="preserve"> kohta</w:t>
        </w:r>
      </w:ins>
      <w:r w:rsidRPr="001116DD">
        <w:rPr>
          <w:rFonts w:ascii="Times New Roman" w:hAnsi="Times New Roman" w:cs="Times New Roman"/>
          <w:color w:val="202020"/>
          <w:sz w:val="24"/>
          <w:szCs w:val="24"/>
        </w:rPr>
        <w:t>;</w:t>
      </w:r>
    </w:p>
    <w:p w14:paraId="6E88DED2" w14:textId="6D9640FF" w:rsidR="001116DD" w:rsidRPr="001116DD" w:rsidRDefault="001116DD" w:rsidP="001116DD">
      <w:pPr>
        <w:shd w:val="clear" w:color="auto" w:fill="FFFFFF" w:themeFill="background1"/>
        <w:spacing w:after="0" w:line="240" w:lineRule="auto"/>
        <w:jc w:val="both"/>
        <w:rPr>
          <w:rFonts w:ascii="Times New Roman" w:hAnsi="Times New Roman" w:cs="Times New Roman"/>
          <w:color w:val="202020"/>
          <w:sz w:val="24"/>
          <w:szCs w:val="24"/>
        </w:rPr>
      </w:pPr>
      <w:r w:rsidRPr="001116DD">
        <w:rPr>
          <w:rFonts w:ascii="Times New Roman" w:hAnsi="Times New Roman" w:cs="Times New Roman"/>
          <w:color w:val="202020"/>
          <w:sz w:val="24"/>
          <w:szCs w:val="24"/>
        </w:rPr>
        <w:t xml:space="preserve">8) </w:t>
      </w:r>
      <w:ins w:id="182" w:author="Mari Koik" w:date="2024-05-20T12:13:00Z">
        <w:r w:rsidR="0040787F">
          <w:rPr>
            <w:rFonts w:ascii="Times New Roman" w:hAnsi="Times New Roman" w:cs="Times New Roman"/>
            <w:color w:val="202020"/>
            <w:sz w:val="24"/>
            <w:szCs w:val="24"/>
          </w:rPr>
          <w:t xml:space="preserve">tema </w:t>
        </w:r>
      </w:ins>
      <w:r w:rsidRPr="001116DD">
        <w:rPr>
          <w:rFonts w:ascii="Times New Roman" w:hAnsi="Times New Roman" w:cs="Times New Roman"/>
          <w:color w:val="202020"/>
          <w:sz w:val="24"/>
          <w:szCs w:val="24"/>
        </w:rPr>
        <w:t>õppekava</w:t>
      </w:r>
      <w:del w:id="183" w:author="Mari Koik" w:date="2024-05-20T12:13:00Z">
        <w:r w:rsidR="00E90BFB" w:rsidDel="0040787F">
          <w:rPr>
            <w:rFonts w:ascii="Times New Roman" w:hAnsi="Times New Roman" w:cs="Times New Roman"/>
            <w:color w:val="202020"/>
            <w:sz w:val="24"/>
            <w:szCs w:val="24"/>
          </w:rPr>
          <w:delText>, mis</w:delText>
        </w:r>
      </w:del>
      <w:r w:rsidRPr="001116DD">
        <w:rPr>
          <w:rFonts w:ascii="Times New Roman" w:hAnsi="Times New Roman" w:cs="Times New Roman"/>
          <w:color w:val="202020"/>
          <w:sz w:val="24"/>
          <w:szCs w:val="24"/>
        </w:rPr>
        <w:t xml:space="preserve"> lähtub teaduslikust maailmakäsitlusest</w:t>
      </w:r>
      <w:bookmarkEnd w:id="166"/>
      <w:r w:rsidRPr="001116DD">
        <w:rPr>
          <w:rFonts w:ascii="Times New Roman" w:hAnsi="Times New Roman" w:cs="Times New Roman"/>
          <w:color w:val="202020"/>
          <w:sz w:val="24"/>
          <w:szCs w:val="24"/>
        </w:rPr>
        <w:t>.</w:t>
      </w:r>
    </w:p>
    <w:p w14:paraId="33EF014B" w14:textId="77777777" w:rsidR="00A702CB" w:rsidRDefault="00A702CB" w:rsidP="00F17A20">
      <w:pPr>
        <w:spacing w:after="0" w:line="240" w:lineRule="auto"/>
        <w:jc w:val="both"/>
        <w:rPr>
          <w:rFonts w:ascii="Times New Roman" w:hAnsi="Times New Roman" w:cs="Times New Roman"/>
          <w:color w:val="202020"/>
          <w:sz w:val="24"/>
          <w:szCs w:val="24"/>
        </w:rPr>
      </w:pPr>
    </w:p>
    <w:p w14:paraId="5E5C0AEB" w14:textId="2D8CA283" w:rsidR="00A702CB" w:rsidRPr="009650CB" w:rsidRDefault="00A702CB" w:rsidP="00F17A20">
      <w:pPr>
        <w:spacing w:after="0" w:line="240" w:lineRule="auto"/>
        <w:jc w:val="both"/>
        <w:rPr>
          <w:rFonts w:ascii="Times New Roman" w:hAnsi="Times New Roman" w:cs="Times New Roman"/>
          <w:b/>
          <w:bCs/>
          <w:color w:val="202020"/>
          <w:sz w:val="24"/>
          <w:szCs w:val="24"/>
        </w:rPr>
      </w:pPr>
      <w:r w:rsidRPr="009650CB">
        <w:rPr>
          <w:rFonts w:ascii="Times New Roman" w:hAnsi="Times New Roman" w:cs="Times New Roman"/>
          <w:b/>
          <w:bCs/>
          <w:color w:val="202020"/>
          <w:sz w:val="24"/>
          <w:szCs w:val="24"/>
        </w:rPr>
        <w:t xml:space="preserve">§ </w:t>
      </w:r>
      <w:r w:rsidR="001116DD" w:rsidRPr="00895FBD">
        <w:rPr>
          <w:rFonts w:ascii="Times New Roman" w:eastAsia="Times New Roman" w:hAnsi="Times New Roman" w:cs="Times New Roman"/>
          <w:b/>
          <w:bCs/>
          <w:color w:val="000000" w:themeColor="text1"/>
          <w:sz w:val="24"/>
          <w:szCs w:val="24"/>
          <w:bdr w:val="none" w:sz="0" w:space="0" w:color="auto" w:frame="1"/>
          <w:lang w:eastAsia="et-EE"/>
        </w:rPr>
        <w:t>12</w:t>
      </w:r>
      <w:r w:rsidR="001116DD" w:rsidRPr="00895FBD">
        <w:rPr>
          <w:rFonts w:ascii="Times New Roman" w:eastAsia="Times New Roman" w:hAnsi="Times New Roman" w:cs="Times New Roman"/>
          <w:b/>
          <w:bCs/>
          <w:color w:val="000000" w:themeColor="text1"/>
          <w:sz w:val="24"/>
          <w:szCs w:val="24"/>
          <w:bdr w:val="none" w:sz="0" w:space="0" w:color="auto" w:frame="1"/>
          <w:vertAlign w:val="superscript"/>
          <w:lang w:eastAsia="et-EE"/>
        </w:rPr>
        <w:t>7</w:t>
      </w:r>
      <w:r w:rsidRPr="009650CB">
        <w:rPr>
          <w:rFonts w:ascii="Times New Roman" w:hAnsi="Times New Roman" w:cs="Times New Roman"/>
          <w:b/>
          <w:bCs/>
          <w:color w:val="202020"/>
          <w:sz w:val="24"/>
          <w:szCs w:val="24"/>
        </w:rPr>
        <w:t xml:space="preserve">. </w:t>
      </w:r>
      <w:r w:rsidR="001116DD">
        <w:rPr>
          <w:rFonts w:ascii="Times New Roman" w:hAnsi="Times New Roman" w:cs="Times New Roman"/>
          <w:b/>
          <w:bCs/>
          <w:color w:val="202020"/>
          <w:sz w:val="24"/>
          <w:szCs w:val="24"/>
        </w:rPr>
        <w:t xml:space="preserve">Õppekava ja tegevusloa </w:t>
      </w:r>
      <w:r w:rsidRPr="009650CB">
        <w:rPr>
          <w:rFonts w:ascii="Times New Roman" w:hAnsi="Times New Roman" w:cs="Times New Roman"/>
          <w:b/>
          <w:bCs/>
          <w:color w:val="202020"/>
          <w:sz w:val="24"/>
          <w:szCs w:val="24"/>
        </w:rPr>
        <w:t>muutmine</w:t>
      </w:r>
    </w:p>
    <w:p w14:paraId="6B558C6E" w14:textId="77777777" w:rsidR="001116DD" w:rsidRDefault="001116DD" w:rsidP="00F17A20">
      <w:pPr>
        <w:spacing w:after="0" w:line="240" w:lineRule="auto"/>
        <w:jc w:val="both"/>
        <w:rPr>
          <w:rFonts w:ascii="Times New Roman" w:hAnsi="Times New Roman" w:cs="Times New Roman"/>
          <w:color w:val="202020"/>
          <w:sz w:val="24"/>
          <w:szCs w:val="24"/>
        </w:rPr>
      </w:pPr>
    </w:p>
    <w:p w14:paraId="7B3B543A" w14:textId="68EB34B6" w:rsidR="00A702CB" w:rsidRDefault="009650CB" w:rsidP="00F17A20">
      <w:pPr>
        <w:spacing w:after="0" w:line="240" w:lineRule="auto"/>
        <w:jc w:val="both"/>
        <w:rPr>
          <w:rFonts w:ascii="Times New Roman" w:hAnsi="Times New Roman" w:cs="Times New Roman"/>
          <w:color w:val="202020"/>
          <w:sz w:val="24"/>
          <w:szCs w:val="24"/>
        </w:rPr>
      </w:pPr>
      <w:r>
        <w:rPr>
          <w:rFonts w:ascii="Times New Roman" w:hAnsi="Times New Roman" w:cs="Times New Roman"/>
          <w:color w:val="202020"/>
          <w:sz w:val="24"/>
          <w:szCs w:val="24"/>
        </w:rPr>
        <w:t xml:space="preserve">(1) </w:t>
      </w:r>
      <w:r w:rsidR="001116DD">
        <w:rPr>
          <w:rFonts w:ascii="Times New Roman" w:hAnsi="Times New Roman" w:cs="Times New Roman"/>
          <w:color w:val="202020"/>
          <w:sz w:val="24"/>
          <w:szCs w:val="24"/>
        </w:rPr>
        <w:t>Täienduskoolitusasutus</w:t>
      </w:r>
      <w:del w:id="184" w:author="Mari Koik" w:date="2024-05-20T17:09:00Z">
        <w:r w:rsidR="001116DD" w:rsidDel="00B2255A">
          <w:rPr>
            <w:rFonts w:ascii="Times New Roman" w:hAnsi="Times New Roman" w:cs="Times New Roman"/>
            <w:color w:val="202020"/>
            <w:sz w:val="24"/>
            <w:szCs w:val="24"/>
          </w:rPr>
          <w:delText>el on õigus</w:delText>
        </w:r>
      </w:del>
      <w:ins w:id="185" w:author="Mari Koik" w:date="2024-05-20T17:09:00Z">
        <w:r w:rsidR="00B2255A">
          <w:rPr>
            <w:rFonts w:ascii="Times New Roman" w:hAnsi="Times New Roman" w:cs="Times New Roman"/>
            <w:color w:val="202020"/>
            <w:sz w:val="24"/>
            <w:szCs w:val="24"/>
          </w:rPr>
          <w:t xml:space="preserve"> võib</w:t>
        </w:r>
      </w:ins>
      <w:r w:rsidR="001116DD">
        <w:rPr>
          <w:rFonts w:ascii="Times New Roman" w:hAnsi="Times New Roman" w:cs="Times New Roman"/>
          <w:color w:val="202020"/>
          <w:sz w:val="24"/>
          <w:szCs w:val="24"/>
        </w:rPr>
        <w:t xml:space="preserve"> </w:t>
      </w:r>
      <w:del w:id="186" w:author="Mari Koik" w:date="2024-05-20T17:09:00Z">
        <w:r w:rsidR="001116DD" w:rsidDel="00B2255A">
          <w:rPr>
            <w:rFonts w:ascii="Times New Roman" w:hAnsi="Times New Roman" w:cs="Times New Roman"/>
            <w:color w:val="202020"/>
            <w:sz w:val="24"/>
            <w:szCs w:val="24"/>
          </w:rPr>
          <w:delText xml:space="preserve">teha </w:delText>
        </w:r>
      </w:del>
      <w:r w:rsidR="001116DD">
        <w:rPr>
          <w:rFonts w:ascii="Times New Roman" w:hAnsi="Times New Roman" w:cs="Times New Roman"/>
          <w:color w:val="202020"/>
          <w:sz w:val="24"/>
          <w:szCs w:val="24"/>
        </w:rPr>
        <w:t xml:space="preserve">tegevusloa kehtivuse ajal </w:t>
      </w:r>
      <w:ins w:id="187" w:author="Mari Koik" w:date="2024-05-20T17:09:00Z">
        <w:r w:rsidR="00B2255A">
          <w:rPr>
            <w:rFonts w:ascii="Times New Roman" w:hAnsi="Times New Roman" w:cs="Times New Roman"/>
            <w:color w:val="202020"/>
            <w:sz w:val="24"/>
            <w:szCs w:val="24"/>
          </w:rPr>
          <w:t xml:space="preserve">teha </w:t>
        </w:r>
      </w:ins>
      <w:r w:rsidR="001116DD">
        <w:rPr>
          <w:rFonts w:ascii="Times New Roman" w:hAnsi="Times New Roman" w:cs="Times New Roman"/>
          <w:color w:val="202020"/>
          <w:sz w:val="24"/>
          <w:szCs w:val="24"/>
        </w:rPr>
        <w:t xml:space="preserve">õppekavas muudatusi. </w:t>
      </w:r>
      <w:r>
        <w:rPr>
          <w:rFonts w:ascii="Times New Roman" w:hAnsi="Times New Roman" w:cs="Times New Roman"/>
          <w:color w:val="202020"/>
          <w:sz w:val="24"/>
          <w:szCs w:val="24"/>
        </w:rPr>
        <w:t xml:space="preserve">Õppekava </w:t>
      </w:r>
      <w:r w:rsidR="00A702CB" w:rsidRPr="00A702CB">
        <w:rPr>
          <w:rFonts w:ascii="Times New Roman" w:hAnsi="Times New Roman" w:cs="Times New Roman"/>
          <w:color w:val="202020"/>
          <w:sz w:val="24"/>
          <w:szCs w:val="24"/>
        </w:rPr>
        <w:t>muudatus</w:t>
      </w:r>
      <w:r w:rsidR="001116DD">
        <w:rPr>
          <w:rFonts w:ascii="Times New Roman" w:hAnsi="Times New Roman" w:cs="Times New Roman"/>
          <w:color w:val="202020"/>
          <w:sz w:val="24"/>
          <w:szCs w:val="24"/>
        </w:rPr>
        <w:t>ed</w:t>
      </w:r>
      <w:r w:rsidR="00A702CB" w:rsidRPr="00A702CB">
        <w:rPr>
          <w:rFonts w:ascii="Times New Roman" w:hAnsi="Times New Roman" w:cs="Times New Roman"/>
          <w:color w:val="202020"/>
          <w:sz w:val="24"/>
          <w:szCs w:val="24"/>
        </w:rPr>
        <w:t xml:space="preserve"> </w:t>
      </w:r>
      <w:r w:rsidR="001116DD">
        <w:rPr>
          <w:rFonts w:ascii="Times New Roman" w:hAnsi="Times New Roman" w:cs="Times New Roman"/>
          <w:color w:val="202020"/>
          <w:sz w:val="24"/>
          <w:szCs w:val="24"/>
        </w:rPr>
        <w:t>esitab</w:t>
      </w:r>
      <w:r>
        <w:rPr>
          <w:rFonts w:ascii="Times New Roman" w:hAnsi="Times New Roman" w:cs="Times New Roman"/>
          <w:color w:val="202020"/>
          <w:sz w:val="24"/>
          <w:szCs w:val="24"/>
        </w:rPr>
        <w:t xml:space="preserve"> täienduskoolitusasutus</w:t>
      </w:r>
      <w:r w:rsidR="00A702CB" w:rsidRPr="00A702CB">
        <w:rPr>
          <w:rFonts w:ascii="Times New Roman" w:hAnsi="Times New Roman" w:cs="Times New Roman"/>
          <w:color w:val="202020"/>
          <w:sz w:val="24"/>
          <w:szCs w:val="24"/>
        </w:rPr>
        <w:t xml:space="preserve"> hariduse infosüsteemi kaudu</w:t>
      </w:r>
      <w:r w:rsidR="00E90BFB">
        <w:rPr>
          <w:rFonts w:ascii="Times New Roman" w:hAnsi="Times New Roman" w:cs="Times New Roman"/>
          <w:color w:val="202020"/>
          <w:sz w:val="24"/>
          <w:szCs w:val="24"/>
        </w:rPr>
        <w:t xml:space="preserve"> hariduse infosüsteemi põhimääruses sätestatud korras</w:t>
      </w:r>
      <w:r w:rsidR="00A702CB" w:rsidRPr="00A702CB">
        <w:rPr>
          <w:rFonts w:ascii="Times New Roman" w:hAnsi="Times New Roman" w:cs="Times New Roman"/>
          <w:color w:val="202020"/>
          <w:sz w:val="24"/>
          <w:szCs w:val="24"/>
        </w:rPr>
        <w:t xml:space="preserve">. </w:t>
      </w:r>
    </w:p>
    <w:p w14:paraId="78D11EAE" w14:textId="77777777" w:rsidR="001116DD" w:rsidRDefault="001116DD" w:rsidP="00F17A20">
      <w:pPr>
        <w:spacing w:after="0" w:line="240" w:lineRule="auto"/>
        <w:jc w:val="both"/>
        <w:rPr>
          <w:rFonts w:ascii="Times New Roman" w:hAnsi="Times New Roman" w:cs="Times New Roman"/>
          <w:color w:val="202020"/>
          <w:sz w:val="24"/>
          <w:szCs w:val="24"/>
        </w:rPr>
      </w:pPr>
    </w:p>
    <w:p w14:paraId="68DD2138" w14:textId="6FE2F68B" w:rsidR="001116DD" w:rsidRDefault="001116DD" w:rsidP="001116DD">
      <w:pPr>
        <w:spacing w:after="0" w:line="240" w:lineRule="auto"/>
        <w:jc w:val="both"/>
        <w:rPr>
          <w:rFonts w:ascii="Times New Roman" w:hAnsi="Times New Roman" w:cs="Times New Roman"/>
          <w:color w:val="202020"/>
          <w:sz w:val="24"/>
          <w:szCs w:val="24"/>
        </w:rPr>
      </w:pPr>
      <w:r>
        <w:rPr>
          <w:rFonts w:ascii="Times New Roman" w:hAnsi="Times New Roman" w:cs="Times New Roman"/>
          <w:color w:val="202020"/>
          <w:sz w:val="24"/>
          <w:szCs w:val="24"/>
        </w:rPr>
        <w:t xml:space="preserve">(2) Tegevusloa muutmiseks loetakse </w:t>
      </w:r>
      <w:del w:id="188" w:author="Mari Koik" w:date="2024-05-20T17:19:00Z">
        <w:r w:rsidDel="00A95947">
          <w:rPr>
            <w:rFonts w:ascii="Times New Roman" w:hAnsi="Times New Roman" w:cs="Times New Roman"/>
            <w:color w:val="202020"/>
            <w:sz w:val="24"/>
            <w:szCs w:val="24"/>
          </w:rPr>
          <w:delText xml:space="preserve">muudatusi </w:delText>
        </w:r>
      </w:del>
      <w:r w:rsidRPr="00A702CB">
        <w:rPr>
          <w:rFonts w:ascii="Times New Roman" w:hAnsi="Times New Roman" w:cs="Times New Roman"/>
          <w:color w:val="202020"/>
          <w:sz w:val="24"/>
          <w:szCs w:val="24"/>
        </w:rPr>
        <w:t>õppekava</w:t>
      </w:r>
      <w:del w:id="189" w:author="Mari Koik" w:date="2024-05-20T17:19:00Z">
        <w:r w:rsidDel="00A95947">
          <w:rPr>
            <w:rFonts w:ascii="Times New Roman" w:hAnsi="Times New Roman" w:cs="Times New Roman"/>
            <w:color w:val="202020"/>
            <w:sz w:val="24"/>
            <w:szCs w:val="24"/>
          </w:rPr>
          <w:delText>s</w:delText>
        </w:r>
      </w:del>
      <w:ins w:id="190" w:author="Mari Koik" w:date="2024-05-20T17:19:00Z">
        <w:r w:rsidR="00A95947" w:rsidRPr="00A95947">
          <w:rPr>
            <w:rFonts w:ascii="Times New Roman" w:hAnsi="Times New Roman" w:cs="Times New Roman"/>
            <w:color w:val="202020"/>
            <w:sz w:val="24"/>
            <w:szCs w:val="24"/>
          </w:rPr>
          <w:t xml:space="preserve"> </w:t>
        </w:r>
        <w:r w:rsidR="00A95947">
          <w:rPr>
            <w:rFonts w:ascii="Times New Roman" w:hAnsi="Times New Roman" w:cs="Times New Roman"/>
            <w:color w:val="202020"/>
            <w:sz w:val="24"/>
            <w:szCs w:val="24"/>
          </w:rPr>
          <w:t>muudatused</w:t>
        </w:r>
      </w:ins>
      <w:r>
        <w:rPr>
          <w:rFonts w:ascii="Times New Roman" w:hAnsi="Times New Roman" w:cs="Times New Roman"/>
          <w:color w:val="202020"/>
          <w:sz w:val="24"/>
          <w:szCs w:val="24"/>
        </w:rPr>
        <w:t xml:space="preserve">, millega kaasneb </w:t>
      </w:r>
      <w:del w:id="191" w:author="Mari Koik" w:date="2024-05-20T12:15:00Z">
        <w:r w:rsidDel="0040787F">
          <w:rPr>
            <w:rFonts w:ascii="Times New Roman" w:hAnsi="Times New Roman" w:cs="Times New Roman"/>
            <w:color w:val="202020"/>
            <w:sz w:val="24"/>
            <w:szCs w:val="24"/>
          </w:rPr>
          <w:delText>õppekava</w:delText>
        </w:r>
        <w:r w:rsidR="00E90BFB" w:rsidDel="0040787F">
          <w:rPr>
            <w:rFonts w:ascii="Times New Roman" w:hAnsi="Times New Roman" w:cs="Times New Roman"/>
            <w:color w:val="202020"/>
            <w:sz w:val="24"/>
            <w:szCs w:val="24"/>
          </w:rPr>
          <w:delText>s</w:delText>
        </w:r>
        <w:r w:rsidDel="0040787F">
          <w:rPr>
            <w:rFonts w:ascii="Times New Roman" w:hAnsi="Times New Roman" w:cs="Times New Roman"/>
            <w:color w:val="202020"/>
            <w:sz w:val="24"/>
            <w:szCs w:val="24"/>
          </w:rPr>
          <w:delText xml:space="preserve"> </w:delText>
        </w:r>
      </w:del>
      <w:r>
        <w:rPr>
          <w:rFonts w:ascii="Times New Roman" w:hAnsi="Times New Roman" w:cs="Times New Roman"/>
          <w:color w:val="202020"/>
          <w:sz w:val="24"/>
          <w:szCs w:val="24"/>
        </w:rPr>
        <w:t xml:space="preserve">õpiväljundite või </w:t>
      </w:r>
      <w:commentRangeStart w:id="192"/>
      <w:r>
        <w:rPr>
          <w:rFonts w:ascii="Times New Roman" w:hAnsi="Times New Roman" w:cs="Times New Roman"/>
          <w:color w:val="202020"/>
          <w:sz w:val="24"/>
          <w:szCs w:val="24"/>
        </w:rPr>
        <w:t>õppe</w:t>
      </w:r>
      <w:del w:id="193" w:author="Mari Koik" w:date="2024-05-20T12:15:00Z">
        <w:r w:rsidDel="0040787F">
          <w:rPr>
            <w:rFonts w:ascii="Times New Roman" w:hAnsi="Times New Roman" w:cs="Times New Roman"/>
            <w:color w:val="202020"/>
            <w:sz w:val="24"/>
            <w:szCs w:val="24"/>
          </w:rPr>
          <w:delText xml:space="preserve"> </w:delText>
        </w:r>
      </w:del>
      <w:r>
        <w:rPr>
          <w:rFonts w:ascii="Times New Roman" w:hAnsi="Times New Roman" w:cs="Times New Roman"/>
          <w:color w:val="202020"/>
          <w:sz w:val="24"/>
          <w:szCs w:val="24"/>
        </w:rPr>
        <w:t>mahu</w:t>
      </w:r>
      <w:commentRangeEnd w:id="192"/>
      <w:r w:rsidR="00E1411E">
        <w:rPr>
          <w:rStyle w:val="Kommentaariviide"/>
          <w:rFonts w:ascii="Times New Roman" w:eastAsia="Times New Roman" w:hAnsi="Times New Roman"/>
          <w:lang w:eastAsia="ar-SA"/>
        </w:rPr>
        <w:commentReference w:id="192"/>
      </w:r>
      <w:r>
        <w:rPr>
          <w:rFonts w:ascii="Times New Roman" w:hAnsi="Times New Roman" w:cs="Times New Roman"/>
          <w:color w:val="202020"/>
          <w:sz w:val="24"/>
          <w:szCs w:val="24"/>
        </w:rPr>
        <w:t xml:space="preserve"> muutus. </w:t>
      </w:r>
    </w:p>
    <w:p w14:paraId="4A1C3459" w14:textId="77777777" w:rsidR="00950F42" w:rsidRPr="00895FBD" w:rsidRDefault="00950F42" w:rsidP="00F17A20">
      <w:pPr>
        <w:spacing w:after="0" w:line="240" w:lineRule="auto"/>
        <w:jc w:val="both"/>
        <w:rPr>
          <w:rFonts w:ascii="Times New Roman" w:hAnsi="Times New Roman" w:cs="Times New Roman"/>
          <w:color w:val="202020"/>
          <w:sz w:val="24"/>
          <w:szCs w:val="24"/>
        </w:rPr>
      </w:pPr>
    </w:p>
    <w:p w14:paraId="534DADE2" w14:textId="49C30A8B" w:rsidR="0007542A" w:rsidRPr="00895FBD" w:rsidRDefault="001116DD" w:rsidP="0007542A">
      <w:pPr>
        <w:spacing w:after="0" w:line="240" w:lineRule="auto"/>
        <w:jc w:val="both"/>
        <w:rPr>
          <w:rFonts w:ascii="Times New Roman" w:hAnsi="Times New Roman" w:cs="Times New Roman"/>
          <w:b/>
          <w:bCs/>
          <w:color w:val="202020"/>
          <w:sz w:val="24"/>
          <w:szCs w:val="24"/>
        </w:rPr>
      </w:pPr>
      <w:r w:rsidRPr="00895FBD">
        <w:rPr>
          <w:rFonts w:ascii="Times New Roman" w:hAnsi="Times New Roman" w:cs="Times New Roman"/>
          <w:b/>
          <w:bCs/>
          <w:color w:val="000000" w:themeColor="text1"/>
          <w:sz w:val="24"/>
          <w:szCs w:val="24"/>
        </w:rPr>
        <w:t>§ 12</w:t>
      </w:r>
      <w:r w:rsidRPr="00895FBD">
        <w:rPr>
          <w:rFonts w:ascii="Times New Roman" w:hAnsi="Times New Roman" w:cs="Times New Roman"/>
          <w:b/>
          <w:bCs/>
          <w:color w:val="000000" w:themeColor="text1"/>
          <w:sz w:val="24"/>
          <w:szCs w:val="24"/>
          <w:vertAlign w:val="superscript"/>
        </w:rPr>
        <w:t>8</w:t>
      </w:r>
      <w:r w:rsidRPr="00895FBD">
        <w:rPr>
          <w:rFonts w:ascii="Times New Roman" w:hAnsi="Times New Roman" w:cs="Times New Roman"/>
          <w:b/>
          <w:bCs/>
          <w:color w:val="000000" w:themeColor="text1"/>
          <w:sz w:val="24"/>
          <w:szCs w:val="24"/>
        </w:rPr>
        <w:t xml:space="preserve">. </w:t>
      </w:r>
      <w:r w:rsidR="0007542A" w:rsidRPr="00895FBD">
        <w:rPr>
          <w:rFonts w:ascii="Times New Roman" w:hAnsi="Times New Roman" w:cs="Times New Roman"/>
          <w:b/>
          <w:bCs/>
          <w:color w:val="202020"/>
          <w:sz w:val="24"/>
          <w:szCs w:val="24"/>
        </w:rPr>
        <w:t>Tegevusloa kehtetuks tunnistamine</w:t>
      </w:r>
      <w:r w:rsidR="00895FBD">
        <w:rPr>
          <w:rFonts w:ascii="Times New Roman" w:hAnsi="Times New Roman" w:cs="Times New Roman"/>
          <w:b/>
          <w:bCs/>
          <w:color w:val="202020"/>
          <w:sz w:val="24"/>
          <w:szCs w:val="24"/>
        </w:rPr>
        <w:t xml:space="preserve"> </w:t>
      </w:r>
    </w:p>
    <w:p w14:paraId="4C59AE11" w14:textId="77777777" w:rsidR="00527D46" w:rsidRDefault="00527D46" w:rsidP="0007542A">
      <w:pPr>
        <w:spacing w:after="0" w:line="240" w:lineRule="auto"/>
        <w:jc w:val="both"/>
        <w:rPr>
          <w:rFonts w:ascii="Times New Roman" w:hAnsi="Times New Roman" w:cs="Times New Roman"/>
          <w:color w:val="000000" w:themeColor="text1"/>
          <w:sz w:val="24"/>
          <w:szCs w:val="24"/>
        </w:rPr>
      </w:pPr>
    </w:p>
    <w:p w14:paraId="6F98FC17" w14:textId="53D541A0" w:rsidR="00F17A20" w:rsidRPr="003B4B72" w:rsidRDefault="00527D46" w:rsidP="0007542A">
      <w:pPr>
        <w:spacing w:after="0" w:line="240" w:lineRule="auto"/>
        <w:jc w:val="both"/>
        <w:rPr>
          <w:rFonts w:ascii="Times New Roman" w:hAnsi="Times New Roman" w:cs="Times New Roman"/>
          <w:b/>
          <w:bCs/>
          <w:color w:val="000000"/>
          <w:sz w:val="24"/>
          <w:szCs w:val="24"/>
        </w:rPr>
      </w:pPr>
      <w:r w:rsidRPr="003B4B72">
        <w:rPr>
          <w:rFonts w:ascii="Times New Roman" w:hAnsi="Times New Roman" w:cs="Times New Roman"/>
          <w:color w:val="000000" w:themeColor="text1"/>
          <w:sz w:val="24"/>
          <w:szCs w:val="24"/>
        </w:rPr>
        <w:t xml:space="preserve">(1) </w:t>
      </w:r>
      <w:r w:rsidR="00F17A20" w:rsidRPr="003B4B72">
        <w:rPr>
          <w:rFonts w:ascii="Times New Roman" w:hAnsi="Times New Roman" w:cs="Times New Roman"/>
          <w:color w:val="000000" w:themeColor="text1"/>
          <w:sz w:val="24"/>
          <w:szCs w:val="24"/>
        </w:rPr>
        <w:t>Haridus- ja Teadusministeerium</w:t>
      </w:r>
      <w:r w:rsidR="00F17A20" w:rsidRPr="003B4B72">
        <w:rPr>
          <w:rFonts w:ascii="Times New Roman" w:hAnsi="Times New Roman" w:cs="Times New Roman"/>
          <w:color w:val="000000" w:themeColor="text1"/>
          <w:sz w:val="24"/>
          <w:szCs w:val="24"/>
          <w:shd w:val="clear" w:color="auto" w:fill="FFFFFF"/>
        </w:rPr>
        <w:t xml:space="preserve"> </w:t>
      </w:r>
      <w:r w:rsidRPr="003B4B72">
        <w:rPr>
          <w:rFonts w:ascii="Times New Roman" w:hAnsi="Times New Roman" w:cs="Times New Roman"/>
          <w:color w:val="000000" w:themeColor="text1"/>
          <w:sz w:val="24"/>
          <w:szCs w:val="24"/>
          <w:shd w:val="clear" w:color="auto" w:fill="FFFFFF"/>
        </w:rPr>
        <w:t>tunnistab lisaks</w:t>
      </w:r>
      <w:r w:rsidR="005A7D43" w:rsidRPr="003B4B72">
        <w:rPr>
          <w:rFonts w:ascii="Times New Roman" w:hAnsi="Times New Roman" w:cs="Times New Roman"/>
          <w:color w:val="000000" w:themeColor="text1"/>
          <w:sz w:val="24"/>
          <w:szCs w:val="24"/>
          <w:shd w:val="clear" w:color="auto" w:fill="FFFFFF"/>
        </w:rPr>
        <w:t xml:space="preserve"> majandustegevuse seadustiku üldosa seaduses sätestatud alustele </w:t>
      </w:r>
      <w:r w:rsidR="005A7D43" w:rsidRPr="003B4B72">
        <w:rPr>
          <w:rFonts w:ascii="Times New Roman" w:hAnsi="Times New Roman" w:cs="Times New Roman"/>
          <w:color w:val="000000" w:themeColor="text1"/>
          <w:sz w:val="24"/>
          <w:szCs w:val="24"/>
        </w:rPr>
        <w:t xml:space="preserve">tegevusloa </w:t>
      </w:r>
      <w:r w:rsidR="00F17A20" w:rsidRPr="003B4B72">
        <w:rPr>
          <w:rFonts w:ascii="Times New Roman" w:hAnsi="Times New Roman" w:cs="Times New Roman"/>
          <w:sz w:val="24"/>
          <w:szCs w:val="24"/>
        </w:rPr>
        <w:t>kehtetuks, kui</w:t>
      </w:r>
      <w:r w:rsidR="00F17A20" w:rsidRPr="003B4B72">
        <w:rPr>
          <w:rFonts w:ascii="Times New Roman" w:hAnsi="Times New Roman" w:cs="Times New Roman"/>
          <w:color w:val="000000"/>
          <w:sz w:val="24"/>
          <w:szCs w:val="24"/>
        </w:rPr>
        <w:t>:</w:t>
      </w:r>
    </w:p>
    <w:p w14:paraId="5B0BEB3A" w14:textId="5040BDB7" w:rsidR="00F17A20" w:rsidRPr="003B4B72" w:rsidRDefault="00F17A20" w:rsidP="00F17A20">
      <w:pPr>
        <w:spacing w:after="0" w:line="240" w:lineRule="auto"/>
        <w:jc w:val="both"/>
        <w:rPr>
          <w:rFonts w:ascii="Times New Roman" w:hAnsi="Times New Roman" w:cs="Times New Roman"/>
          <w:color w:val="000000" w:themeColor="text1"/>
          <w:sz w:val="24"/>
          <w:szCs w:val="24"/>
        </w:rPr>
      </w:pPr>
      <w:r w:rsidRPr="003B4B72">
        <w:rPr>
          <w:rFonts w:ascii="Times New Roman" w:hAnsi="Times New Roman" w:cs="Times New Roman"/>
          <w:color w:val="000000" w:themeColor="text1"/>
          <w:sz w:val="24"/>
          <w:szCs w:val="24"/>
        </w:rPr>
        <w:t xml:space="preserve">1) </w:t>
      </w:r>
      <w:r w:rsidRPr="003B4B72">
        <w:rPr>
          <w:rFonts w:ascii="Times New Roman" w:hAnsi="Times New Roman" w:cs="Times New Roman"/>
          <w:color w:val="202020"/>
          <w:sz w:val="24"/>
          <w:szCs w:val="24"/>
          <w:shd w:val="clear" w:color="auto" w:fill="FFFFFF"/>
        </w:rPr>
        <w:t>täienduskoolitusasutuse õppekavarühma kvaliteedihindamise positiivne otsus kaotab kehtivuse või on tunnistatud kehtetuks;</w:t>
      </w:r>
    </w:p>
    <w:p w14:paraId="41EC263B" w14:textId="615D6D65" w:rsidR="00F17A20" w:rsidRPr="00895FBD" w:rsidRDefault="009D2813" w:rsidP="00F17A20">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2</w:t>
      </w:r>
      <w:r w:rsidR="00F17A20" w:rsidRPr="00895FBD">
        <w:rPr>
          <w:rFonts w:ascii="Times New Roman" w:hAnsi="Times New Roman" w:cs="Times New Roman"/>
          <w:color w:val="202020"/>
          <w:sz w:val="24"/>
          <w:szCs w:val="24"/>
          <w:shd w:val="clear" w:color="auto" w:fill="FFFFFF"/>
        </w:rPr>
        <w:t>) riikliku või haldusjärelevalve käigus ilmneb, et täienduskoolitusasutuse tegevus on vastuolus käesoleva seaduse või muude õigusaktidega;</w:t>
      </w:r>
    </w:p>
    <w:p w14:paraId="1B8381F9" w14:textId="583AB4A0" w:rsidR="00F17A20" w:rsidRPr="00895FBD" w:rsidRDefault="009D2813" w:rsidP="00F17A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F17A20" w:rsidRPr="00895FBD">
        <w:rPr>
          <w:rFonts w:ascii="Times New Roman" w:hAnsi="Times New Roman" w:cs="Times New Roman"/>
          <w:color w:val="000000" w:themeColor="text1"/>
          <w:sz w:val="24"/>
          <w:szCs w:val="24"/>
        </w:rPr>
        <w:t xml:space="preserve">) </w:t>
      </w:r>
      <w:r w:rsidR="00A455B4">
        <w:rPr>
          <w:rFonts w:ascii="Times New Roman" w:hAnsi="Times New Roman" w:cs="Times New Roman"/>
          <w:color w:val="000000" w:themeColor="text1"/>
          <w:sz w:val="24"/>
          <w:szCs w:val="24"/>
        </w:rPr>
        <w:t>käesoleva seaduse § 12</w:t>
      </w:r>
      <w:r w:rsidR="001116DD">
        <w:rPr>
          <w:rFonts w:ascii="Times New Roman" w:hAnsi="Times New Roman" w:cs="Times New Roman"/>
          <w:color w:val="000000" w:themeColor="text1"/>
          <w:sz w:val="24"/>
          <w:szCs w:val="24"/>
          <w:vertAlign w:val="superscript"/>
        </w:rPr>
        <w:t>6</w:t>
      </w:r>
      <w:r w:rsidR="00A455B4">
        <w:rPr>
          <w:rFonts w:ascii="Times New Roman" w:hAnsi="Times New Roman" w:cs="Times New Roman"/>
          <w:color w:val="000000" w:themeColor="text1"/>
          <w:sz w:val="24"/>
          <w:szCs w:val="24"/>
        </w:rPr>
        <w:t xml:space="preserve"> punktis 6 nimetatud tegevusluba</w:t>
      </w:r>
      <w:r w:rsidR="00A455B4" w:rsidRPr="00895FBD">
        <w:rPr>
          <w:rFonts w:ascii="Times New Roman" w:hAnsi="Times New Roman" w:cs="Times New Roman"/>
          <w:color w:val="000000" w:themeColor="text1"/>
          <w:sz w:val="24"/>
          <w:szCs w:val="24"/>
        </w:rPr>
        <w:t xml:space="preserve"> on tunnistatud kehtetuks</w:t>
      </w:r>
      <w:r w:rsidR="00F17A20" w:rsidRPr="00895FBD">
        <w:rPr>
          <w:rFonts w:ascii="Times New Roman" w:hAnsi="Times New Roman" w:cs="Times New Roman"/>
          <w:color w:val="000000" w:themeColor="text1"/>
          <w:sz w:val="24"/>
          <w:szCs w:val="24"/>
        </w:rPr>
        <w:t>;</w:t>
      </w:r>
    </w:p>
    <w:p w14:paraId="1F1DED73" w14:textId="5F303E68" w:rsidR="00F17A20" w:rsidRPr="00895FBD" w:rsidRDefault="009D2813" w:rsidP="00F17A20">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4</w:t>
      </w:r>
      <w:r w:rsidR="00F17A20" w:rsidRPr="00895FBD">
        <w:rPr>
          <w:rFonts w:ascii="Times New Roman" w:hAnsi="Times New Roman" w:cs="Times New Roman"/>
          <w:color w:val="202020"/>
          <w:sz w:val="24"/>
          <w:szCs w:val="24"/>
          <w:shd w:val="clear" w:color="auto" w:fill="FFFFFF"/>
        </w:rPr>
        <w:t xml:space="preserve">) õppekava maht ei vasta käesoleva seaduse </w:t>
      </w:r>
      <w:r w:rsidR="00950F42" w:rsidRPr="00895FBD">
        <w:rPr>
          <w:rFonts w:ascii="Times New Roman" w:hAnsi="Times New Roman" w:cs="Times New Roman"/>
          <w:color w:val="202020"/>
          <w:sz w:val="24"/>
          <w:szCs w:val="24"/>
          <w:shd w:val="clear" w:color="auto" w:fill="FFFFFF"/>
        </w:rPr>
        <w:t>§</w:t>
      </w:r>
      <w:r w:rsidR="00F17A20" w:rsidRPr="00895FBD">
        <w:rPr>
          <w:rFonts w:ascii="Times New Roman" w:hAnsi="Times New Roman" w:cs="Times New Roman"/>
          <w:color w:val="202020"/>
          <w:sz w:val="24"/>
          <w:szCs w:val="24"/>
          <w:shd w:val="clear" w:color="auto" w:fill="FFFFFF"/>
        </w:rPr>
        <w:t xml:space="preserve"> </w:t>
      </w:r>
      <w:r w:rsidR="00301DB5" w:rsidRPr="00895FBD">
        <w:rPr>
          <w:rFonts w:ascii="Times New Roman" w:hAnsi="Times New Roman" w:cs="Times New Roman"/>
          <w:color w:val="202020"/>
          <w:sz w:val="24"/>
          <w:szCs w:val="24"/>
          <w:shd w:val="clear" w:color="auto" w:fill="FFFFFF"/>
        </w:rPr>
        <w:t>12</w:t>
      </w:r>
      <w:r w:rsidR="00301DB5" w:rsidRPr="00895FBD">
        <w:rPr>
          <w:rFonts w:ascii="Times New Roman" w:hAnsi="Times New Roman" w:cs="Times New Roman"/>
          <w:color w:val="202020"/>
          <w:sz w:val="24"/>
          <w:szCs w:val="24"/>
          <w:shd w:val="clear" w:color="auto" w:fill="FFFFFF"/>
          <w:vertAlign w:val="superscript"/>
        </w:rPr>
        <w:t>1</w:t>
      </w:r>
      <w:r w:rsidR="00F17A20" w:rsidRPr="00895FBD">
        <w:rPr>
          <w:rFonts w:ascii="Times New Roman" w:hAnsi="Times New Roman" w:cs="Times New Roman"/>
          <w:color w:val="202020"/>
          <w:sz w:val="24"/>
          <w:szCs w:val="24"/>
          <w:shd w:val="clear" w:color="auto" w:fill="FFFFFF"/>
        </w:rPr>
        <w:t xml:space="preserve"> lõikes 1 kehtestatud mikrokvalifikatsiooniõppe mahule;</w:t>
      </w:r>
    </w:p>
    <w:p w14:paraId="5A2B0CE6" w14:textId="32B0DE29" w:rsidR="00F17A20" w:rsidRPr="00895FBD" w:rsidRDefault="009D2813" w:rsidP="00F17A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17A20" w:rsidRPr="00895FBD">
        <w:rPr>
          <w:rFonts w:ascii="Times New Roman" w:hAnsi="Times New Roman" w:cs="Times New Roman"/>
          <w:color w:val="000000" w:themeColor="text1"/>
          <w:sz w:val="24"/>
          <w:szCs w:val="24"/>
        </w:rPr>
        <w:t xml:space="preserve">) õppekava ja selle alusel läbiviidav õpe ei vasta rahvusvahelistele standarditele või kokkulepetele, kui rahvusvahelistes standardites või kokkulepetes on esitatud nõuded </w:t>
      </w:r>
      <w:ins w:id="194" w:author="Mari Koik" w:date="2024-05-20T12:17:00Z">
        <w:r w:rsidR="00E1411E">
          <w:rPr>
            <w:rFonts w:ascii="Times New Roman" w:hAnsi="Times New Roman" w:cs="Times New Roman"/>
            <w:color w:val="000000" w:themeColor="text1"/>
            <w:sz w:val="24"/>
            <w:szCs w:val="24"/>
          </w:rPr>
          <w:t xml:space="preserve">selle </w:t>
        </w:r>
      </w:ins>
      <w:r w:rsidR="00F17A20" w:rsidRPr="00895FBD">
        <w:rPr>
          <w:rFonts w:ascii="Times New Roman" w:hAnsi="Times New Roman" w:cs="Times New Roman"/>
          <w:color w:val="000000" w:themeColor="text1"/>
          <w:sz w:val="24"/>
          <w:szCs w:val="24"/>
        </w:rPr>
        <w:t>õppekava</w:t>
      </w:r>
      <w:del w:id="195" w:author="Mari Koik" w:date="2024-05-20T12:18:00Z">
        <w:r w:rsidR="00F17A20" w:rsidRPr="00895FBD" w:rsidDel="00E1411E">
          <w:rPr>
            <w:rFonts w:ascii="Times New Roman" w:hAnsi="Times New Roman" w:cs="Times New Roman"/>
            <w:color w:val="000000" w:themeColor="text1"/>
            <w:sz w:val="24"/>
            <w:szCs w:val="24"/>
          </w:rPr>
          <w:delText>le</w:delText>
        </w:r>
      </w:del>
      <w:r w:rsidR="00F17A20" w:rsidRPr="00895FBD">
        <w:rPr>
          <w:rFonts w:ascii="Times New Roman" w:hAnsi="Times New Roman" w:cs="Times New Roman"/>
          <w:color w:val="000000" w:themeColor="text1"/>
          <w:sz w:val="24"/>
          <w:szCs w:val="24"/>
        </w:rPr>
        <w:t xml:space="preserve"> </w:t>
      </w:r>
      <w:ins w:id="196" w:author="Mari Koik" w:date="2024-05-20T12:18:00Z">
        <w:r w:rsidR="00E1411E">
          <w:rPr>
            <w:rFonts w:ascii="Times New Roman" w:hAnsi="Times New Roman" w:cs="Times New Roman"/>
            <w:color w:val="000000" w:themeColor="text1"/>
            <w:sz w:val="24"/>
            <w:szCs w:val="24"/>
          </w:rPr>
          <w:t>või</w:t>
        </w:r>
      </w:ins>
      <w:del w:id="197" w:author="Mari Koik" w:date="2024-05-20T12:18:00Z">
        <w:r w:rsidR="00F17A20" w:rsidRPr="00895FBD" w:rsidDel="00E1411E">
          <w:rPr>
            <w:rFonts w:ascii="Times New Roman" w:hAnsi="Times New Roman" w:cs="Times New Roman"/>
            <w:color w:val="000000" w:themeColor="text1"/>
            <w:sz w:val="24"/>
            <w:szCs w:val="24"/>
          </w:rPr>
          <w:delText>ja</w:delText>
        </w:r>
      </w:del>
      <w:r w:rsidR="00F17A20" w:rsidRPr="00895FBD">
        <w:rPr>
          <w:rFonts w:ascii="Times New Roman" w:hAnsi="Times New Roman" w:cs="Times New Roman"/>
          <w:color w:val="000000" w:themeColor="text1"/>
          <w:sz w:val="24"/>
          <w:szCs w:val="24"/>
        </w:rPr>
        <w:t xml:space="preserve"> õppe</w:t>
      </w:r>
      <w:del w:id="198" w:author="Mari Koik" w:date="2024-05-20T12:18:00Z">
        <w:r w:rsidR="00F17A20" w:rsidRPr="00895FBD" w:rsidDel="00E1411E">
          <w:rPr>
            <w:rFonts w:ascii="Times New Roman" w:hAnsi="Times New Roman" w:cs="Times New Roman"/>
            <w:color w:val="000000" w:themeColor="text1"/>
            <w:sz w:val="24"/>
            <w:szCs w:val="24"/>
          </w:rPr>
          <w:delText>le</w:delText>
        </w:r>
      </w:del>
      <w:ins w:id="199" w:author="Mari Koik" w:date="2024-05-20T12:18:00Z">
        <w:r w:rsidR="00E1411E">
          <w:rPr>
            <w:rFonts w:ascii="Times New Roman" w:hAnsi="Times New Roman" w:cs="Times New Roman"/>
            <w:color w:val="000000" w:themeColor="text1"/>
            <w:sz w:val="24"/>
            <w:szCs w:val="24"/>
          </w:rPr>
          <w:t xml:space="preserve"> kohta</w:t>
        </w:r>
      </w:ins>
      <w:r w:rsidR="00F17A20" w:rsidRPr="00895FBD">
        <w:rPr>
          <w:rFonts w:ascii="Times New Roman" w:hAnsi="Times New Roman" w:cs="Times New Roman"/>
          <w:color w:val="000000" w:themeColor="text1"/>
          <w:sz w:val="24"/>
          <w:szCs w:val="24"/>
        </w:rPr>
        <w:t>;</w:t>
      </w:r>
    </w:p>
    <w:p w14:paraId="0942AA22" w14:textId="71B35FA5" w:rsidR="00F17A20" w:rsidRPr="003B4B72" w:rsidRDefault="00BA7082" w:rsidP="00F17A20">
      <w:pPr>
        <w:spacing w:after="0" w:line="240" w:lineRule="auto"/>
        <w:jc w:val="both"/>
        <w:rPr>
          <w:rFonts w:ascii="Times New Roman" w:hAnsi="Times New Roman" w:cs="Times New Roman"/>
          <w:color w:val="202020"/>
          <w:sz w:val="24"/>
          <w:szCs w:val="24"/>
          <w:shd w:val="clear" w:color="auto" w:fill="FFFFFF"/>
        </w:rPr>
      </w:pPr>
      <w:r w:rsidRPr="003B4B72">
        <w:rPr>
          <w:rFonts w:ascii="Times New Roman" w:hAnsi="Times New Roman" w:cs="Times New Roman"/>
          <w:color w:val="202020"/>
          <w:sz w:val="24"/>
          <w:szCs w:val="24"/>
          <w:shd w:val="clear" w:color="auto" w:fill="FFFFFF"/>
        </w:rPr>
        <w:t>6</w:t>
      </w:r>
      <w:r w:rsidR="00F17A20" w:rsidRPr="003B4B72">
        <w:rPr>
          <w:rFonts w:ascii="Times New Roman" w:hAnsi="Times New Roman" w:cs="Times New Roman"/>
          <w:color w:val="202020"/>
          <w:sz w:val="24"/>
          <w:szCs w:val="24"/>
          <w:shd w:val="clear" w:color="auto" w:fill="FFFFFF"/>
        </w:rPr>
        <w:t xml:space="preserve">) täienduskoolitusasutus esitab taotluse tunnistada </w:t>
      </w:r>
      <w:r w:rsidR="005A7D43" w:rsidRPr="003B4B72">
        <w:rPr>
          <w:rFonts w:ascii="Times New Roman" w:hAnsi="Times New Roman" w:cs="Times New Roman"/>
          <w:color w:val="202020"/>
          <w:sz w:val="24"/>
          <w:szCs w:val="24"/>
          <w:shd w:val="clear" w:color="auto" w:fill="FFFFFF"/>
        </w:rPr>
        <w:t>tegevusluba</w:t>
      </w:r>
      <w:r w:rsidR="00F17A20" w:rsidRPr="003B4B72">
        <w:rPr>
          <w:rFonts w:ascii="Times New Roman" w:hAnsi="Times New Roman" w:cs="Times New Roman"/>
          <w:color w:val="202020"/>
          <w:sz w:val="24"/>
          <w:szCs w:val="24"/>
          <w:shd w:val="clear" w:color="auto" w:fill="FFFFFF"/>
        </w:rPr>
        <w:t xml:space="preserve"> kehtetuks.</w:t>
      </w:r>
    </w:p>
    <w:p w14:paraId="5D859971" w14:textId="77777777" w:rsidR="00F17A20" w:rsidRPr="003B4B72" w:rsidRDefault="00F17A20" w:rsidP="00F17A20">
      <w:pPr>
        <w:spacing w:after="0" w:line="240" w:lineRule="auto"/>
        <w:jc w:val="both"/>
        <w:rPr>
          <w:rFonts w:ascii="Times New Roman" w:hAnsi="Times New Roman" w:cs="Times New Roman"/>
          <w:color w:val="202020"/>
          <w:sz w:val="24"/>
          <w:szCs w:val="24"/>
          <w:shd w:val="clear" w:color="auto" w:fill="FFFFFF"/>
        </w:rPr>
      </w:pPr>
    </w:p>
    <w:p w14:paraId="1169FCB2" w14:textId="093D9F72" w:rsidR="00527D46" w:rsidRDefault="00527D46" w:rsidP="00BA7082">
      <w:pPr>
        <w:spacing w:after="0" w:line="240" w:lineRule="auto"/>
        <w:jc w:val="both"/>
        <w:rPr>
          <w:rFonts w:ascii="Times New Roman" w:hAnsi="Times New Roman" w:cs="Times New Roman"/>
          <w:color w:val="202020"/>
          <w:sz w:val="24"/>
          <w:szCs w:val="24"/>
          <w:shd w:val="clear" w:color="auto" w:fill="FFFFFF"/>
        </w:rPr>
      </w:pPr>
      <w:r w:rsidRPr="003B4B72">
        <w:rPr>
          <w:rFonts w:ascii="Times New Roman" w:hAnsi="Times New Roman" w:cs="Times New Roman"/>
          <w:color w:val="000000" w:themeColor="text1"/>
          <w:sz w:val="24"/>
          <w:szCs w:val="24"/>
        </w:rPr>
        <w:t>(2) Haridus- ja Teadusministeerium</w:t>
      </w:r>
      <w:r w:rsidRPr="003B4B72">
        <w:rPr>
          <w:rFonts w:ascii="Times New Roman" w:hAnsi="Times New Roman" w:cs="Times New Roman"/>
          <w:color w:val="000000" w:themeColor="text1"/>
          <w:sz w:val="24"/>
          <w:szCs w:val="24"/>
          <w:shd w:val="clear" w:color="auto" w:fill="FFFFFF"/>
        </w:rPr>
        <w:t xml:space="preserve"> võib lisaks majandustegevuse seadustiku üldosa seaduses sätestatud alustele </w:t>
      </w:r>
      <w:r w:rsidRPr="003B4B72">
        <w:rPr>
          <w:rFonts w:ascii="Times New Roman" w:hAnsi="Times New Roman" w:cs="Times New Roman"/>
          <w:color w:val="000000" w:themeColor="text1"/>
          <w:sz w:val="24"/>
          <w:szCs w:val="24"/>
        </w:rPr>
        <w:t xml:space="preserve">tunnistada tegevusloa </w:t>
      </w:r>
      <w:r w:rsidRPr="003B4B72">
        <w:rPr>
          <w:rFonts w:ascii="Times New Roman" w:hAnsi="Times New Roman" w:cs="Times New Roman"/>
          <w:sz w:val="24"/>
          <w:szCs w:val="24"/>
        </w:rPr>
        <w:t>kehtetuks, kui</w:t>
      </w:r>
      <w:r w:rsidR="00BA7082" w:rsidRPr="003B4B72">
        <w:rPr>
          <w:rFonts w:ascii="Times New Roman" w:hAnsi="Times New Roman" w:cs="Times New Roman"/>
          <w:sz w:val="24"/>
          <w:szCs w:val="24"/>
        </w:rPr>
        <w:t xml:space="preserve"> </w:t>
      </w:r>
      <w:r w:rsidRPr="003B4B72">
        <w:rPr>
          <w:rFonts w:ascii="Times New Roman" w:hAnsi="Times New Roman" w:cs="Times New Roman"/>
          <w:color w:val="000000" w:themeColor="text1"/>
          <w:sz w:val="24"/>
          <w:szCs w:val="24"/>
        </w:rPr>
        <w:t>täienduskoolitusasutus ei täida enam käesoleva</w:t>
      </w:r>
      <w:r w:rsidRPr="00895FBD">
        <w:rPr>
          <w:rFonts w:ascii="Times New Roman" w:hAnsi="Times New Roman" w:cs="Times New Roman"/>
          <w:color w:val="000000" w:themeColor="text1"/>
          <w:sz w:val="24"/>
          <w:szCs w:val="24"/>
        </w:rPr>
        <w:t xml:space="preserve"> seaduse § 12</w:t>
      </w:r>
      <w:r>
        <w:rPr>
          <w:rFonts w:ascii="Times New Roman" w:hAnsi="Times New Roman" w:cs="Times New Roman"/>
          <w:color w:val="000000" w:themeColor="text1"/>
          <w:sz w:val="24"/>
          <w:szCs w:val="24"/>
          <w:vertAlign w:val="superscript"/>
        </w:rPr>
        <w:t>6</w:t>
      </w:r>
      <w:r w:rsidRPr="00895FBD">
        <w:rPr>
          <w:rFonts w:ascii="Times New Roman" w:hAnsi="Times New Roman" w:cs="Times New Roman"/>
          <w:color w:val="000000" w:themeColor="text1"/>
          <w:sz w:val="24"/>
          <w:szCs w:val="24"/>
        </w:rPr>
        <w:t xml:space="preserve"> punktidest 4, 5 ja 8 tulenevaid nõudeid</w:t>
      </w:r>
      <w:r w:rsidR="00BA7082">
        <w:rPr>
          <w:rFonts w:ascii="Times New Roman" w:hAnsi="Times New Roman" w:cs="Times New Roman"/>
          <w:color w:val="000000" w:themeColor="text1"/>
          <w:sz w:val="24"/>
          <w:szCs w:val="24"/>
        </w:rPr>
        <w:t>.</w:t>
      </w:r>
      <w:r w:rsidRPr="00895FBD">
        <w:rPr>
          <w:rFonts w:ascii="Times New Roman" w:hAnsi="Times New Roman" w:cs="Times New Roman"/>
          <w:color w:val="202020"/>
          <w:sz w:val="24"/>
          <w:szCs w:val="24"/>
          <w:shd w:val="clear" w:color="auto" w:fill="FFFFFF"/>
        </w:rPr>
        <w:t xml:space="preserve"> </w:t>
      </w:r>
    </w:p>
    <w:p w14:paraId="79706918" w14:textId="77777777" w:rsidR="00527D46" w:rsidRPr="00895FBD" w:rsidRDefault="00527D46" w:rsidP="00F17A20">
      <w:pPr>
        <w:spacing w:after="0" w:line="240" w:lineRule="auto"/>
        <w:jc w:val="both"/>
        <w:rPr>
          <w:rFonts w:ascii="Times New Roman" w:hAnsi="Times New Roman" w:cs="Times New Roman"/>
          <w:color w:val="202020"/>
          <w:sz w:val="24"/>
          <w:szCs w:val="24"/>
          <w:shd w:val="clear" w:color="auto" w:fill="FFFFFF"/>
        </w:rPr>
      </w:pPr>
    </w:p>
    <w:p w14:paraId="2E777B01" w14:textId="3401F5BC" w:rsidR="00F17A20" w:rsidRPr="00895FBD" w:rsidRDefault="001116DD" w:rsidP="00F17A20">
      <w:pPr>
        <w:spacing w:after="0" w:line="240" w:lineRule="auto"/>
        <w:jc w:val="both"/>
        <w:rPr>
          <w:rFonts w:ascii="Times New Roman" w:eastAsia="Times New Roman" w:hAnsi="Times New Roman" w:cs="Times New Roman"/>
          <w:b/>
          <w:bCs/>
          <w:color w:val="000000" w:themeColor="text1"/>
          <w:sz w:val="24"/>
          <w:szCs w:val="24"/>
          <w:lang w:eastAsia="et-EE"/>
        </w:rPr>
      </w:pPr>
      <w:r w:rsidRPr="001116DD">
        <w:rPr>
          <w:rFonts w:ascii="Times New Roman" w:hAnsi="Times New Roman" w:cs="Times New Roman"/>
          <w:b/>
          <w:bCs/>
          <w:color w:val="000000" w:themeColor="text1"/>
          <w:sz w:val="24"/>
          <w:szCs w:val="24"/>
        </w:rPr>
        <w:t>12</w:t>
      </w:r>
      <w:r w:rsidRPr="001116DD">
        <w:rPr>
          <w:rFonts w:ascii="Times New Roman" w:hAnsi="Times New Roman" w:cs="Times New Roman"/>
          <w:b/>
          <w:bCs/>
          <w:color w:val="000000" w:themeColor="text1"/>
          <w:sz w:val="24"/>
          <w:szCs w:val="24"/>
          <w:vertAlign w:val="superscript"/>
        </w:rPr>
        <w:t>9</w:t>
      </w:r>
      <w:r w:rsidR="00F17A20" w:rsidRPr="00895FBD">
        <w:rPr>
          <w:rFonts w:ascii="Times New Roman" w:eastAsia="Times New Roman" w:hAnsi="Times New Roman" w:cs="Times New Roman"/>
          <w:b/>
          <w:bCs/>
          <w:color w:val="000000" w:themeColor="text1"/>
          <w:sz w:val="24"/>
          <w:szCs w:val="24"/>
          <w:bdr w:val="none" w:sz="0" w:space="0" w:color="auto" w:frame="1"/>
          <w:lang w:eastAsia="et-EE"/>
        </w:rPr>
        <w:t xml:space="preserve">. </w:t>
      </w:r>
      <w:r w:rsidR="00F17A20" w:rsidRPr="00895FBD">
        <w:rPr>
          <w:rFonts w:ascii="Times New Roman" w:eastAsia="Times New Roman" w:hAnsi="Times New Roman" w:cs="Times New Roman"/>
          <w:b/>
          <w:bCs/>
          <w:color w:val="000000" w:themeColor="text1"/>
          <w:sz w:val="24"/>
          <w:szCs w:val="24"/>
          <w:lang w:eastAsia="et-EE"/>
        </w:rPr>
        <w:t>Täienduskoolitusasutuse õppekavarühma kvaliteedihindamine</w:t>
      </w:r>
    </w:p>
    <w:p w14:paraId="38B6A683" w14:textId="77777777" w:rsidR="00F17A20" w:rsidRPr="00895FBD" w:rsidRDefault="00F17A20" w:rsidP="00F17A20">
      <w:pPr>
        <w:spacing w:after="0" w:line="240" w:lineRule="auto"/>
        <w:jc w:val="both"/>
        <w:rPr>
          <w:rFonts w:ascii="Times New Roman" w:eastAsia="Times New Roman" w:hAnsi="Times New Roman" w:cs="Times New Roman"/>
          <w:color w:val="000000" w:themeColor="text1"/>
          <w:sz w:val="24"/>
          <w:szCs w:val="24"/>
          <w:lang w:eastAsia="et-EE"/>
        </w:rPr>
      </w:pPr>
    </w:p>
    <w:p w14:paraId="521EBE90" w14:textId="34EAA320" w:rsidR="00F17A20" w:rsidRPr="00895FBD" w:rsidRDefault="00F17A20" w:rsidP="00F17A20">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 xml:space="preserve">(1) Hariduse infosüsteemi kantud täienduskoolitusasutuse õppekavarühma kvaliteedihindamine tehakse käesoleva seaduse </w:t>
      </w:r>
      <w:r w:rsidR="00950F42" w:rsidRPr="00895FBD">
        <w:rPr>
          <w:rFonts w:ascii="Times New Roman" w:hAnsi="Times New Roman" w:cs="Times New Roman"/>
          <w:color w:val="000000" w:themeColor="text1"/>
          <w:sz w:val="24"/>
          <w:szCs w:val="24"/>
        </w:rPr>
        <w:t>§</w:t>
      </w:r>
      <w:r w:rsidRPr="00895FBD">
        <w:rPr>
          <w:rFonts w:ascii="Times New Roman" w:hAnsi="Times New Roman" w:cs="Times New Roman"/>
          <w:color w:val="000000" w:themeColor="text1"/>
          <w:sz w:val="24"/>
          <w:szCs w:val="24"/>
        </w:rPr>
        <w:t xml:space="preserve"> </w:t>
      </w:r>
      <w:r w:rsidR="00301DB5" w:rsidRPr="00895FBD">
        <w:rPr>
          <w:rFonts w:ascii="Times New Roman" w:hAnsi="Times New Roman" w:cs="Times New Roman"/>
          <w:color w:val="000000" w:themeColor="text1"/>
          <w:sz w:val="24"/>
          <w:szCs w:val="24"/>
        </w:rPr>
        <w:t>12</w:t>
      </w:r>
      <w:r w:rsidR="00301DB5" w:rsidRPr="00895FBD">
        <w:rPr>
          <w:rFonts w:ascii="Times New Roman" w:hAnsi="Times New Roman" w:cs="Times New Roman"/>
          <w:color w:val="000000" w:themeColor="text1"/>
          <w:sz w:val="24"/>
          <w:szCs w:val="24"/>
          <w:vertAlign w:val="superscript"/>
        </w:rPr>
        <w:t>2</w:t>
      </w:r>
      <w:r w:rsidRPr="00895FBD">
        <w:rPr>
          <w:rFonts w:ascii="Times New Roman" w:hAnsi="Times New Roman" w:cs="Times New Roman"/>
          <w:color w:val="000000" w:themeColor="text1"/>
          <w:sz w:val="24"/>
          <w:szCs w:val="24"/>
        </w:rPr>
        <w:t xml:space="preserve"> </w:t>
      </w:r>
      <w:r w:rsidR="00301DB5" w:rsidRPr="00895FBD">
        <w:rPr>
          <w:rFonts w:ascii="Times New Roman" w:hAnsi="Times New Roman" w:cs="Times New Roman"/>
          <w:color w:val="000000" w:themeColor="text1"/>
          <w:sz w:val="24"/>
          <w:szCs w:val="24"/>
        </w:rPr>
        <w:t xml:space="preserve">punktides 2 ja 3 </w:t>
      </w:r>
      <w:r w:rsidRPr="00895FBD">
        <w:rPr>
          <w:rFonts w:ascii="Times New Roman" w:hAnsi="Times New Roman" w:cs="Times New Roman"/>
          <w:color w:val="000000" w:themeColor="text1"/>
          <w:sz w:val="24"/>
          <w:szCs w:val="24"/>
        </w:rPr>
        <w:t>nimetatud juhul täienduskoolitusasutuse taotlusel.</w:t>
      </w:r>
    </w:p>
    <w:p w14:paraId="00818564" w14:textId="77777777" w:rsidR="00F17A20" w:rsidRPr="00895FBD" w:rsidRDefault="00F17A20" w:rsidP="00F17A20">
      <w:pPr>
        <w:spacing w:after="0" w:line="240" w:lineRule="auto"/>
        <w:jc w:val="both"/>
        <w:rPr>
          <w:rFonts w:ascii="Times New Roman" w:hAnsi="Times New Roman" w:cs="Times New Roman"/>
          <w:color w:val="000000" w:themeColor="text1"/>
          <w:sz w:val="24"/>
          <w:szCs w:val="24"/>
        </w:rPr>
      </w:pPr>
    </w:p>
    <w:p w14:paraId="03E6F019" w14:textId="77777777"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(2) Täienduskoolitusasutus esitab õppekavarühma kvaliteedihindamise taotluse hariduse infosüsteemi kaudu ja tasub enne taotluse esitamist õppekavarühma kvaliteedihindamise eest riigilõivuseaduses sätestatud riigilõivu.</w:t>
      </w:r>
    </w:p>
    <w:p w14:paraId="4D95AD59" w14:textId="77777777" w:rsidR="00F17A20" w:rsidRPr="00895FBD" w:rsidRDefault="00F17A20" w:rsidP="00F17A20">
      <w:pPr>
        <w:shd w:val="clear" w:color="auto" w:fill="FFFFFF"/>
        <w:spacing w:after="0" w:line="240" w:lineRule="auto"/>
        <w:jc w:val="both"/>
        <w:rPr>
          <w:rFonts w:ascii="Times New Roman" w:hAnsi="Times New Roman" w:cs="Times New Roman"/>
          <w:color w:val="000000" w:themeColor="text1"/>
          <w:sz w:val="24"/>
          <w:szCs w:val="24"/>
        </w:rPr>
      </w:pPr>
    </w:p>
    <w:p w14:paraId="02281280" w14:textId="7B835AA7" w:rsidR="00F17A20" w:rsidRPr="00895FBD" w:rsidRDefault="00F17A20" w:rsidP="00F17A20">
      <w:pPr>
        <w:shd w:val="clear" w:color="auto" w:fill="FFFFFF" w:themeFill="background1"/>
        <w:spacing w:after="0" w:line="240" w:lineRule="auto"/>
        <w:jc w:val="both"/>
        <w:rPr>
          <w:rFonts w:ascii="Times New Roman" w:eastAsiaTheme="minorEastAsia" w:hAnsi="Times New Roman" w:cs="Times New Roman"/>
          <w:sz w:val="24"/>
          <w:szCs w:val="24"/>
        </w:rPr>
      </w:pPr>
      <w:r w:rsidRPr="00895FBD">
        <w:rPr>
          <w:rFonts w:ascii="Times New Roman" w:hAnsi="Times New Roman" w:cs="Times New Roman"/>
          <w:color w:val="000000" w:themeColor="text1"/>
          <w:sz w:val="24"/>
          <w:szCs w:val="24"/>
        </w:rPr>
        <w:t xml:space="preserve">(3) Õppekavarühma </w:t>
      </w:r>
      <w:r w:rsidRPr="00895FBD">
        <w:rPr>
          <w:rFonts w:ascii="Times New Roman" w:eastAsia="Times New Roman" w:hAnsi="Times New Roman" w:cs="Times New Roman"/>
          <w:color w:val="000000" w:themeColor="text1"/>
          <w:sz w:val="24"/>
          <w:szCs w:val="24"/>
          <w:lang w:eastAsia="et-EE"/>
        </w:rPr>
        <w:t xml:space="preserve">kvaliteedihindamine </w:t>
      </w:r>
      <w:r w:rsidRPr="00895FBD">
        <w:rPr>
          <w:rFonts w:ascii="Times New Roman" w:eastAsiaTheme="minorEastAsia" w:hAnsi="Times New Roman" w:cs="Times New Roman"/>
          <w:sz w:val="24"/>
          <w:szCs w:val="24"/>
        </w:rPr>
        <w:t>on täienduskoolitusasutuse õppekavade ning nende alusel toimuva õppe ja õppearendustegevuse hindamine</w:t>
      </w:r>
      <w:del w:id="200" w:author="Mari Koik" w:date="2024-05-20T12:21:00Z">
        <w:r w:rsidRPr="00895FBD" w:rsidDel="00E1411E">
          <w:rPr>
            <w:rFonts w:ascii="Times New Roman" w:eastAsiaTheme="minorEastAsia" w:hAnsi="Times New Roman" w:cs="Times New Roman"/>
            <w:sz w:val="24"/>
            <w:szCs w:val="24"/>
          </w:rPr>
          <w:delText xml:space="preserve"> õppekavarühmas</w:delText>
        </w:r>
      </w:del>
      <w:r w:rsidRPr="00895FBD">
        <w:rPr>
          <w:rFonts w:ascii="Times New Roman" w:eastAsiaTheme="minorEastAsia" w:hAnsi="Times New Roman" w:cs="Times New Roman"/>
          <w:sz w:val="24"/>
          <w:szCs w:val="24"/>
        </w:rPr>
        <w:t xml:space="preserve">. Õppekavarühma kvaliteedihindamine koosneb täienduskoolitusasutuse eneseanalüüsist </w:t>
      </w:r>
      <w:r w:rsidR="00CD2A33">
        <w:rPr>
          <w:rFonts w:ascii="Times New Roman" w:eastAsiaTheme="minorEastAsia" w:hAnsi="Times New Roman" w:cs="Times New Roman"/>
          <w:sz w:val="24"/>
          <w:szCs w:val="24"/>
        </w:rPr>
        <w:t>ning</w:t>
      </w:r>
      <w:r w:rsidRPr="00895FBD">
        <w:rPr>
          <w:rFonts w:ascii="Times New Roman" w:eastAsiaTheme="minorEastAsia" w:hAnsi="Times New Roman" w:cs="Times New Roman"/>
          <w:sz w:val="24"/>
          <w:szCs w:val="24"/>
        </w:rPr>
        <w:t xml:space="preserve"> sõltumatute </w:t>
      </w:r>
      <w:r w:rsidR="00CD2A33">
        <w:rPr>
          <w:rFonts w:ascii="Times New Roman" w:eastAsiaTheme="minorEastAsia" w:hAnsi="Times New Roman" w:cs="Times New Roman"/>
          <w:sz w:val="24"/>
          <w:szCs w:val="24"/>
        </w:rPr>
        <w:t xml:space="preserve">ja kompetentsete </w:t>
      </w:r>
      <w:r w:rsidRPr="00895FBD">
        <w:rPr>
          <w:rFonts w:ascii="Times New Roman" w:eastAsiaTheme="minorEastAsia" w:hAnsi="Times New Roman" w:cs="Times New Roman"/>
          <w:sz w:val="24"/>
          <w:szCs w:val="24"/>
        </w:rPr>
        <w:t>ekspertide hindamisest.</w:t>
      </w:r>
    </w:p>
    <w:p w14:paraId="565A6096" w14:textId="77777777" w:rsidR="00F17A20" w:rsidRPr="00895FBD" w:rsidRDefault="00F17A20" w:rsidP="00F17A20">
      <w:pPr>
        <w:shd w:val="clear" w:color="auto" w:fill="FFFFFF" w:themeFill="background1"/>
        <w:spacing w:after="0" w:line="240" w:lineRule="auto"/>
        <w:jc w:val="both"/>
        <w:rPr>
          <w:rFonts w:ascii="Times New Roman" w:eastAsiaTheme="minorEastAsia" w:hAnsi="Times New Roman" w:cs="Times New Roman"/>
          <w:sz w:val="24"/>
          <w:szCs w:val="24"/>
        </w:rPr>
      </w:pPr>
    </w:p>
    <w:p w14:paraId="64383B26" w14:textId="77777777"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bookmarkStart w:id="201" w:name="_Hlk139272186"/>
      <w:r w:rsidRPr="00895FBD">
        <w:rPr>
          <w:rFonts w:ascii="Times New Roman" w:eastAsiaTheme="minorEastAsia" w:hAnsi="Times New Roman" w:cs="Times New Roman"/>
          <w:sz w:val="24"/>
          <w:szCs w:val="24"/>
        </w:rPr>
        <w:t xml:space="preserve">(4) </w:t>
      </w:r>
      <w:r w:rsidRPr="00895FBD">
        <w:rPr>
          <w:rFonts w:ascii="Times New Roman" w:hAnsi="Times New Roman" w:cs="Times New Roman"/>
          <w:color w:val="000000" w:themeColor="text1"/>
          <w:sz w:val="24"/>
          <w:szCs w:val="24"/>
        </w:rPr>
        <w:t xml:space="preserve">Õppekavarühma kvaliteedihindamisel antakse positiivne hinnang, kui täienduskoolitusasutus on tõendanud järgmiste nõuete täitmist: </w:t>
      </w:r>
    </w:p>
    <w:p w14:paraId="5C421DC9" w14:textId="5F082F63"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 xml:space="preserve">1) </w:t>
      </w:r>
      <w:bookmarkStart w:id="202" w:name="_Hlk143090843"/>
      <w:r w:rsidRPr="00895FBD">
        <w:rPr>
          <w:rFonts w:ascii="Times New Roman" w:hAnsi="Times New Roman" w:cs="Times New Roman"/>
          <w:color w:val="000000" w:themeColor="text1"/>
          <w:sz w:val="24"/>
          <w:szCs w:val="24"/>
        </w:rPr>
        <w:t>ressursid õppekavarühmas õppe läbiviimiseks on piisavad</w:t>
      </w:r>
      <w:ins w:id="203" w:author="Mari Koik" w:date="2024-05-20T12:59:00Z">
        <w:r w:rsidR="00BE110D">
          <w:rPr>
            <w:rFonts w:ascii="Times New Roman" w:hAnsi="Times New Roman" w:cs="Times New Roman"/>
            <w:color w:val="000000" w:themeColor="text1"/>
            <w:sz w:val="24"/>
            <w:szCs w:val="24"/>
          </w:rPr>
          <w:t>;</w:t>
        </w:r>
      </w:ins>
      <w:del w:id="204" w:author="Mari Koik" w:date="2024-05-20T12:59:00Z">
        <w:r w:rsidRPr="00895FBD" w:rsidDel="00BE110D">
          <w:rPr>
            <w:rFonts w:ascii="Times New Roman" w:hAnsi="Times New Roman" w:cs="Times New Roman"/>
            <w:color w:val="000000" w:themeColor="text1"/>
            <w:sz w:val="24"/>
            <w:szCs w:val="24"/>
          </w:rPr>
          <w:delText>,</w:delText>
        </w:r>
      </w:del>
      <w:r w:rsidRPr="00895FBD">
        <w:rPr>
          <w:rFonts w:ascii="Times New Roman" w:hAnsi="Times New Roman" w:cs="Times New Roman"/>
          <w:color w:val="000000" w:themeColor="text1"/>
          <w:sz w:val="24"/>
          <w:szCs w:val="24"/>
        </w:rPr>
        <w:t xml:space="preserve"> </w:t>
      </w:r>
    </w:p>
    <w:p w14:paraId="6F7D80F5" w14:textId="05259F32"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2) täiskasvanute koolitajad vastavad käesoleva</w:t>
      </w:r>
      <w:ins w:id="205" w:author="Mari Koik" w:date="2024-05-20T12:22:00Z">
        <w:r w:rsidR="00E1411E">
          <w:rPr>
            <w:rFonts w:ascii="Times New Roman" w:hAnsi="Times New Roman" w:cs="Times New Roman"/>
            <w:color w:val="000000" w:themeColor="text1"/>
            <w:sz w:val="24"/>
            <w:szCs w:val="24"/>
          </w:rPr>
          <w:t>s</w:t>
        </w:r>
      </w:ins>
      <w:r w:rsidRPr="00895FBD">
        <w:rPr>
          <w:rFonts w:ascii="Times New Roman" w:hAnsi="Times New Roman" w:cs="Times New Roman"/>
          <w:color w:val="000000" w:themeColor="text1"/>
          <w:sz w:val="24"/>
          <w:szCs w:val="24"/>
        </w:rPr>
        <w:t xml:space="preserve"> seaduse</w:t>
      </w:r>
      <w:ins w:id="206" w:author="Mari Koik" w:date="2024-05-20T12:22:00Z">
        <w:r w:rsidR="00E1411E">
          <w:rPr>
            <w:rFonts w:ascii="Times New Roman" w:hAnsi="Times New Roman" w:cs="Times New Roman"/>
            <w:color w:val="000000" w:themeColor="text1"/>
            <w:sz w:val="24"/>
            <w:szCs w:val="24"/>
          </w:rPr>
          <w:t>s</w:t>
        </w:r>
      </w:ins>
      <w:r w:rsidRPr="00895FBD">
        <w:rPr>
          <w:rFonts w:ascii="Times New Roman" w:hAnsi="Times New Roman" w:cs="Times New Roman"/>
          <w:color w:val="000000" w:themeColor="text1"/>
          <w:sz w:val="24"/>
          <w:szCs w:val="24"/>
        </w:rPr>
        <w:t xml:space="preserve"> ja selle alusel kehtestatud </w:t>
      </w:r>
      <w:r w:rsidR="00950F42" w:rsidRPr="00895FBD">
        <w:rPr>
          <w:rFonts w:ascii="Times New Roman" w:hAnsi="Times New Roman" w:cs="Times New Roman"/>
          <w:color w:val="000000" w:themeColor="text1"/>
          <w:sz w:val="24"/>
          <w:szCs w:val="24"/>
        </w:rPr>
        <w:t>nõuetele</w:t>
      </w:r>
      <w:ins w:id="207" w:author="Mari Koik" w:date="2024-05-20T12:59:00Z">
        <w:r w:rsidR="00BE110D">
          <w:rPr>
            <w:rFonts w:ascii="Times New Roman" w:hAnsi="Times New Roman" w:cs="Times New Roman"/>
            <w:color w:val="000000" w:themeColor="text1"/>
            <w:sz w:val="24"/>
            <w:szCs w:val="24"/>
          </w:rPr>
          <w:t>;</w:t>
        </w:r>
      </w:ins>
      <w:del w:id="208" w:author="Mari Koik" w:date="2024-05-20T12:59:00Z">
        <w:r w:rsidRPr="00895FBD" w:rsidDel="00BE110D">
          <w:rPr>
            <w:rFonts w:ascii="Times New Roman" w:hAnsi="Times New Roman" w:cs="Times New Roman"/>
            <w:color w:val="000000" w:themeColor="text1"/>
            <w:sz w:val="24"/>
            <w:szCs w:val="24"/>
          </w:rPr>
          <w:delText>,</w:delText>
        </w:r>
      </w:del>
      <w:r w:rsidRPr="00895FBD">
        <w:rPr>
          <w:rFonts w:ascii="Times New Roman" w:hAnsi="Times New Roman" w:cs="Times New Roman"/>
          <w:color w:val="000000" w:themeColor="text1"/>
          <w:sz w:val="24"/>
          <w:szCs w:val="24"/>
        </w:rPr>
        <w:t xml:space="preserve"> </w:t>
      </w:r>
    </w:p>
    <w:p w14:paraId="3CC92825" w14:textId="2235D2E0"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 xml:space="preserve">3) </w:t>
      </w:r>
      <w:bookmarkStart w:id="209" w:name="_Hlk164870876"/>
      <w:r w:rsidR="00223256">
        <w:rPr>
          <w:rFonts w:ascii="Times New Roman" w:hAnsi="Times New Roman" w:cs="Times New Roman"/>
          <w:color w:val="000000" w:themeColor="text1"/>
          <w:sz w:val="24"/>
          <w:szCs w:val="24"/>
        </w:rPr>
        <w:t>mikrokvalifikatsiooni</w:t>
      </w:r>
      <w:del w:id="210" w:author="Mari Koik" w:date="2024-05-20T12:22:00Z">
        <w:r w:rsidR="00223256" w:rsidDel="00E1411E">
          <w:rPr>
            <w:rFonts w:ascii="Times New Roman" w:hAnsi="Times New Roman" w:cs="Times New Roman"/>
            <w:color w:val="000000" w:themeColor="text1"/>
            <w:sz w:val="24"/>
            <w:szCs w:val="24"/>
          </w:rPr>
          <w:delText>õppe</w:delText>
        </w:r>
      </w:del>
      <w:r w:rsidR="00223256">
        <w:rPr>
          <w:rFonts w:ascii="Times New Roman" w:hAnsi="Times New Roman" w:cs="Times New Roman"/>
          <w:color w:val="000000" w:themeColor="text1"/>
          <w:sz w:val="24"/>
          <w:szCs w:val="24"/>
        </w:rPr>
        <w:t xml:space="preserve"> </w:t>
      </w:r>
      <w:bookmarkEnd w:id="209"/>
      <w:r w:rsidRPr="00895FBD">
        <w:rPr>
          <w:rFonts w:ascii="Times New Roman" w:hAnsi="Times New Roman" w:cs="Times New Roman"/>
          <w:color w:val="000000" w:themeColor="text1"/>
          <w:sz w:val="24"/>
          <w:szCs w:val="24"/>
        </w:rPr>
        <w:t>õppekavad vastavad käesoleva seaduse § 9 lõike 1 alusel kehtestatud standardile</w:t>
      </w:r>
      <w:ins w:id="211" w:author="Mari Koik" w:date="2024-05-20T13:00:00Z">
        <w:r w:rsidR="00BE110D">
          <w:rPr>
            <w:rFonts w:ascii="Times New Roman" w:hAnsi="Times New Roman" w:cs="Times New Roman"/>
            <w:color w:val="000000" w:themeColor="text1"/>
            <w:sz w:val="24"/>
            <w:szCs w:val="24"/>
          </w:rPr>
          <w:t>;</w:t>
        </w:r>
      </w:ins>
      <w:del w:id="212" w:author="Mari Koik" w:date="2024-05-20T13:00:00Z">
        <w:r w:rsidRPr="00895FBD" w:rsidDel="00BE110D">
          <w:rPr>
            <w:rFonts w:ascii="Times New Roman" w:hAnsi="Times New Roman" w:cs="Times New Roman"/>
            <w:color w:val="000000" w:themeColor="text1"/>
            <w:sz w:val="24"/>
            <w:szCs w:val="24"/>
          </w:rPr>
          <w:delText>,</w:delText>
        </w:r>
      </w:del>
      <w:r w:rsidRPr="00895FBD">
        <w:rPr>
          <w:rFonts w:ascii="Times New Roman" w:hAnsi="Times New Roman" w:cs="Times New Roman"/>
          <w:color w:val="000000" w:themeColor="text1"/>
          <w:sz w:val="24"/>
          <w:szCs w:val="24"/>
        </w:rPr>
        <w:t xml:space="preserve"> </w:t>
      </w:r>
    </w:p>
    <w:p w14:paraId="5979EAD2" w14:textId="3E350A19" w:rsidR="00CD2A33" w:rsidRDefault="00F17A20" w:rsidP="00F17A20">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895FBD">
        <w:rPr>
          <w:rFonts w:ascii="Times New Roman" w:hAnsi="Times New Roman" w:cs="Times New Roman"/>
          <w:color w:val="000000" w:themeColor="text1"/>
          <w:sz w:val="24"/>
          <w:szCs w:val="24"/>
        </w:rPr>
        <w:t xml:space="preserve">4) </w:t>
      </w:r>
      <w:r w:rsidR="00223256" w:rsidRPr="00223256">
        <w:rPr>
          <w:rFonts w:ascii="Times New Roman" w:hAnsi="Times New Roman" w:cs="Times New Roman"/>
          <w:color w:val="000000" w:themeColor="text1"/>
          <w:sz w:val="24"/>
          <w:szCs w:val="24"/>
        </w:rPr>
        <w:t>mikrokvalifikatsiooni</w:t>
      </w:r>
      <w:del w:id="213" w:author="Mari Koik" w:date="2024-05-20T12:23:00Z">
        <w:r w:rsidR="00223256" w:rsidRPr="00223256" w:rsidDel="00E1411E">
          <w:rPr>
            <w:rFonts w:ascii="Times New Roman" w:hAnsi="Times New Roman" w:cs="Times New Roman"/>
            <w:color w:val="000000" w:themeColor="text1"/>
            <w:sz w:val="24"/>
            <w:szCs w:val="24"/>
          </w:rPr>
          <w:delText>õppe</w:delText>
        </w:r>
      </w:del>
      <w:r w:rsidR="00223256" w:rsidRPr="00223256">
        <w:rPr>
          <w:rFonts w:ascii="Times New Roman" w:hAnsi="Times New Roman" w:cs="Times New Roman"/>
          <w:color w:val="000000" w:themeColor="text1"/>
          <w:sz w:val="24"/>
          <w:szCs w:val="24"/>
        </w:rPr>
        <w:t xml:space="preserve"> </w:t>
      </w:r>
      <w:r w:rsidRPr="00895FBD">
        <w:rPr>
          <w:rFonts w:ascii="Times New Roman" w:hAnsi="Times New Roman" w:cs="Times New Roman"/>
          <w:color w:val="000000" w:themeColor="text1"/>
          <w:sz w:val="24"/>
          <w:szCs w:val="24"/>
        </w:rPr>
        <w:t>õppekavad ja õppetöö vastavad käesoleva</w:t>
      </w:r>
      <w:ins w:id="214" w:author="Mari Koik" w:date="2024-05-20T12:23:00Z">
        <w:r w:rsidR="00E1411E">
          <w:rPr>
            <w:rFonts w:ascii="Times New Roman" w:hAnsi="Times New Roman" w:cs="Times New Roman"/>
            <w:color w:val="000000" w:themeColor="text1"/>
            <w:sz w:val="24"/>
            <w:szCs w:val="24"/>
          </w:rPr>
          <w:t>s</w:t>
        </w:r>
      </w:ins>
      <w:r w:rsidR="00223256">
        <w:rPr>
          <w:rFonts w:ascii="Times New Roman" w:hAnsi="Times New Roman" w:cs="Times New Roman"/>
          <w:color w:val="000000" w:themeColor="text1"/>
          <w:sz w:val="24"/>
          <w:szCs w:val="24"/>
        </w:rPr>
        <w:t xml:space="preserve"> seaduse</w:t>
      </w:r>
      <w:ins w:id="215" w:author="Mari Koik" w:date="2024-05-20T12:23:00Z">
        <w:r w:rsidR="00E1411E">
          <w:rPr>
            <w:rFonts w:ascii="Times New Roman" w:hAnsi="Times New Roman" w:cs="Times New Roman"/>
            <w:color w:val="000000" w:themeColor="text1"/>
            <w:sz w:val="24"/>
            <w:szCs w:val="24"/>
          </w:rPr>
          <w:t>s</w:t>
        </w:r>
      </w:ins>
      <w:r w:rsidR="00223256">
        <w:rPr>
          <w:rFonts w:ascii="Times New Roman" w:hAnsi="Times New Roman" w:cs="Times New Roman"/>
          <w:color w:val="000000" w:themeColor="text1"/>
          <w:sz w:val="24"/>
          <w:szCs w:val="24"/>
        </w:rPr>
        <w:t xml:space="preserve"> ja selle alusel kehtestatud nõuetele</w:t>
      </w:r>
      <w:ins w:id="216" w:author="Mari Koik" w:date="2024-05-20T13:00:00Z">
        <w:r w:rsidR="00BE110D">
          <w:rPr>
            <w:rFonts w:ascii="Times New Roman" w:eastAsia="Times New Roman" w:hAnsi="Times New Roman" w:cs="Times New Roman"/>
            <w:sz w:val="24"/>
            <w:szCs w:val="24"/>
            <w:lang w:eastAsia="et-EE"/>
          </w:rPr>
          <w:t>;</w:t>
        </w:r>
      </w:ins>
      <w:del w:id="217" w:author="Mari Koik" w:date="2024-05-20T13:00:00Z">
        <w:r w:rsidR="00CD2A33" w:rsidDel="00BE110D">
          <w:rPr>
            <w:rFonts w:ascii="Times New Roman" w:eastAsia="Times New Roman" w:hAnsi="Times New Roman" w:cs="Times New Roman"/>
            <w:sz w:val="24"/>
            <w:szCs w:val="24"/>
            <w:lang w:eastAsia="et-EE"/>
          </w:rPr>
          <w:delText>,</w:delText>
        </w:r>
      </w:del>
    </w:p>
    <w:p w14:paraId="0C15F813" w14:textId="1BD166E8" w:rsidR="00F17A20" w:rsidRPr="00895FBD" w:rsidRDefault="00CD2A33" w:rsidP="00F17A20">
      <w:pPr>
        <w:shd w:val="clear" w:color="auto" w:fill="FFFFFF" w:themeFill="background1"/>
        <w:spacing w:after="0" w:line="240" w:lineRule="auto"/>
        <w:jc w:val="both"/>
        <w:rPr>
          <w:rFonts w:ascii="Times New Roman" w:hAnsi="Times New Roman" w:cs="Times New Roman"/>
          <w:sz w:val="24"/>
          <w:szCs w:val="24"/>
          <w:u w:val="single"/>
        </w:rPr>
      </w:pPr>
      <w:r>
        <w:rPr>
          <w:rFonts w:ascii="Times New Roman" w:eastAsia="Times New Roman" w:hAnsi="Times New Roman" w:cs="Times New Roman"/>
          <w:sz w:val="24"/>
          <w:szCs w:val="24"/>
          <w:lang w:eastAsia="et-EE"/>
        </w:rPr>
        <w:t>5) õppija õppimine on toetatud ja tagasisidestatud</w:t>
      </w:r>
      <w:r w:rsidR="00F17A20" w:rsidRPr="00895FBD">
        <w:rPr>
          <w:rFonts w:ascii="Times New Roman" w:hAnsi="Times New Roman" w:cs="Times New Roman"/>
          <w:sz w:val="24"/>
          <w:szCs w:val="24"/>
        </w:rPr>
        <w:t xml:space="preserve">. </w:t>
      </w:r>
      <w:bookmarkEnd w:id="202"/>
    </w:p>
    <w:p w14:paraId="41DAA235" w14:textId="77777777" w:rsidR="00F17A20" w:rsidRPr="00895FBD" w:rsidRDefault="00F17A20" w:rsidP="00F17A20">
      <w:pPr>
        <w:shd w:val="clear" w:color="auto" w:fill="FFFFFF"/>
        <w:spacing w:after="0" w:line="240" w:lineRule="auto"/>
        <w:jc w:val="both"/>
        <w:rPr>
          <w:rFonts w:ascii="Times New Roman" w:hAnsi="Times New Roman" w:cs="Times New Roman"/>
          <w:color w:val="000000" w:themeColor="text1"/>
          <w:sz w:val="24"/>
          <w:szCs w:val="24"/>
        </w:rPr>
      </w:pPr>
    </w:p>
    <w:p w14:paraId="7B8D92A8" w14:textId="77777777"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(5) Õppekavarühma kvaliteedihindamise tingimused ja korra kehtestab valdkonna eest vastutav minister määrusega.</w:t>
      </w:r>
    </w:p>
    <w:p w14:paraId="01403B35" w14:textId="77777777"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p>
    <w:p w14:paraId="514C664E" w14:textId="26F2385F" w:rsidR="00950F42" w:rsidRPr="00895FBD" w:rsidRDefault="001116DD" w:rsidP="00F17A20">
      <w:pPr>
        <w:shd w:val="clear" w:color="auto" w:fill="FFFFFF" w:themeFill="background1"/>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12</w:t>
      </w:r>
      <w:r w:rsidRPr="001116DD">
        <w:rPr>
          <w:rFonts w:ascii="Times New Roman" w:hAnsi="Times New Roman" w:cs="Times New Roman"/>
          <w:b/>
          <w:bCs/>
          <w:color w:val="000000" w:themeColor="text1"/>
          <w:sz w:val="24"/>
          <w:szCs w:val="24"/>
          <w:vertAlign w:val="superscript"/>
        </w:rPr>
        <w:t>10</w:t>
      </w:r>
      <w:r>
        <w:rPr>
          <w:rFonts w:ascii="Times New Roman" w:hAnsi="Times New Roman" w:cs="Times New Roman"/>
          <w:b/>
          <w:bCs/>
          <w:color w:val="000000" w:themeColor="text1"/>
          <w:sz w:val="24"/>
          <w:szCs w:val="24"/>
        </w:rPr>
        <w:t xml:space="preserve">. </w:t>
      </w:r>
      <w:r w:rsidR="00950F42" w:rsidRPr="00895FBD">
        <w:rPr>
          <w:rFonts w:ascii="Times New Roman" w:hAnsi="Times New Roman" w:cs="Times New Roman"/>
          <w:b/>
          <w:bCs/>
          <w:color w:val="000000" w:themeColor="text1"/>
          <w:sz w:val="24"/>
          <w:szCs w:val="24"/>
        </w:rPr>
        <w:t>Täienduskoolitusasutuse õppekavarühma kvaliteedihindamise korraldus</w:t>
      </w:r>
    </w:p>
    <w:p w14:paraId="3A700481" w14:textId="77777777" w:rsidR="00950F42" w:rsidRPr="00895FBD" w:rsidRDefault="00950F42" w:rsidP="00F17A20">
      <w:pPr>
        <w:shd w:val="clear" w:color="auto" w:fill="FFFFFF" w:themeFill="background1"/>
        <w:spacing w:after="0" w:line="240" w:lineRule="auto"/>
        <w:jc w:val="both"/>
        <w:rPr>
          <w:rFonts w:ascii="Times New Roman" w:hAnsi="Times New Roman" w:cs="Times New Roman"/>
          <w:b/>
          <w:bCs/>
          <w:color w:val="000000" w:themeColor="text1"/>
          <w:sz w:val="24"/>
          <w:szCs w:val="24"/>
        </w:rPr>
      </w:pPr>
    </w:p>
    <w:p w14:paraId="182C239E" w14:textId="5B9DD9A1"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lastRenderedPageBreak/>
        <w:t>(</w:t>
      </w:r>
      <w:r w:rsidR="00301DB5" w:rsidRPr="00895FBD">
        <w:rPr>
          <w:rFonts w:ascii="Times New Roman" w:hAnsi="Times New Roman" w:cs="Times New Roman"/>
          <w:color w:val="000000" w:themeColor="text1"/>
          <w:sz w:val="24"/>
          <w:szCs w:val="24"/>
        </w:rPr>
        <w:t>1</w:t>
      </w:r>
      <w:r w:rsidRPr="00895FBD">
        <w:rPr>
          <w:rFonts w:ascii="Times New Roman" w:hAnsi="Times New Roman" w:cs="Times New Roman"/>
          <w:color w:val="000000" w:themeColor="text1"/>
          <w:sz w:val="24"/>
          <w:szCs w:val="24"/>
        </w:rPr>
        <w:t xml:space="preserve">) </w:t>
      </w:r>
      <w:r w:rsidRPr="0010047B">
        <w:rPr>
          <w:rFonts w:ascii="Times New Roman" w:hAnsi="Times New Roman" w:cs="Times New Roman"/>
          <w:color w:val="000000" w:themeColor="text1"/>
          <w:sz w:val="24"/>
          <w:szCs w:val="24"/>
        </w:rPr>
        <w:t>Õppek</w:t>
      </w:r>
      <w:r w:rsidRPr="00895FBD">
        <w:rPr>
          <w:rFonts w:ascii="Times New Roman" w:hAnsi="Times New Roman" w:cs="Times New Roman"/>
          <w:color w:val="000000" w:themeColor="text1"/>
          <w:sz w:val="24"/>
          <w:szCs w:val="24"/>
        </w:rPr>
        <w:t xml:space="preserve">avarühma kvaliteedihindamist korraldab valdkonna eest vastutava ministri volitatud asutus (edaspidi </w:t>
      </w:r>
      <w:r w:rsidRPr="00895FBD">
        <w:rPr>
          <w:rFonts w:ascii="Times New Roman" w:hAnsi="Times New Roman" w:cs="Times New Roman"/>
          <w:i/>
          <w:iCs/>
          <w:color w:val="000000" w:themeColor="text1"/>
          <w:sz w:val="24"/>
          <w:szCs w:val="24"/>
        </w:rPr>
        <w:t>hindamist korraldav asutus</w:t>
      </w:r>
      <w:r w:rsidRPr="00895FBD">
        <w:rPr>
          <w:rFonts w:ascii="Times New Roman" w:hAnsi="Times New Roman" w:cs="Times New Roman"/>
          <w:color w:val="000000" w:themeColor="text1"/>
          <w:sz w:val="24"/>
          <w:szCs w:val="24"/>
        </w:rPr>
        <w:t>). Hindamist korraldav asutus moodustab täienduskoolituse hindamisnõukogu, kinnitab nõukogu töökorra ja nõukogu otsuste peale esitatud vaiete lahendamise korra.</w:t>
      </w:r>
    </w:p>
    <w:p w14:paraId="705F2330" w14:textId="77777777" w:rsidR="00F17A20" w:rsidRPr="00895FBD" w:rsidRDefault="00F17A20" w:rsidP="00F17A20">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p>
    <w:p w14:paraId="0CD5D606" w14:textId="28B632CB" w:rsidR="00F17A20" w:rsidRPr="00895FBD" w:rsidRDefault="00F17A20" w:rsidP="00F17A20">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w:t>
      </w:r>
      <w:r w:rsidR="00301DB5" w:rsidRPr="00895FBD">
        <w:rPr>
          <w:rFonts w:ascii="Times New Roman" w:hAnsi="Times New Roman" w:cs="Times New Roman"/>
          <w:color w:val="000000" w:themeColor="text1"/>
          <w:sz w:val="24"/>
          <w:szCs w:val="24"/>
        </w:rPr>
        <w:t>2</w:t>
      </w:r>
      <w:r w:rsidRPr="00895FBD">
        <w:rPr>
          <w:rFonts w:ascii="Times New Roman" w:hAnsi="Times New Roman" w:cs="Times New Roman"/>
          <w:color w:val="000000" w:themeColor="text1"/>
          <w:sz w:val="24"/>
          <w:szCs w:val="24"/>
        </w:rPr>
        <w:t xml:space="preserve">) Täienduskoolituse hindamisnõukogu kehtestab käesoleva </w:t>
      </w:r>
      <w:r w:rsidR="00301DB5" w:rsidRPr="00895FBD">
        <w:rPr>
          <w:rFonts w:ascii="Times New Roman" w:hAnsi="Times New Roman" w:cs="Times New Roman"/>
          <w:color w:val="000000" w:themeColor="text1"/>
          <w:sz w:val="24"/>
          <w:szCs w:val="24"/>
        </w:rPr>
        <w:t>seaduse § 12</w:t>
      </w:r>
      <w:r w:rsidR="001116DD">
        <w:rPr>
          <w:rFonts w:ascii="Times New Roman" w:hAnsi="Times New Roman" w:cs="Times New Roman"/>
          <w:color w:val="000000" w:themeColor="text1"/>
          <w:sz w:val="24"/>
          <w:szCs w:val="24"/>
          <w:vertAlign w:val="superscript"/>
        </w:rPr>
        <w:t>9</w:t>
      </w:r>
      <w:r w:rsidR="00301DB5" w:rsidRPr="00895FBD">
        <w:rPr>
          <w:rFonts w:ascii="Times New Roman" w:hAnsi="Times New Roman" w:cs="Times New Roman"/>
          <w:color w:val="000000" w:themeColor="text1"/>
          <w:sz w:val="24"/>
          <w:szCs w:val="24"/>
        </w:rPr>
        <w:t xml:space="preserve"> </w:t>
      </w:r>
      <w:r w:rsidRPr="00895FBD">
        <w:rPr>
          <w:rFonts w:ascii="Times New Roman" w:hAnsi="Times New Roman" w:cs="Times New Roman"/>
          <w:color w:val="000000" w:themeColor="text1"/>
          <w:sz w:val="24"/>
          <w:szCs w:val="24"/>
        </w:rPr>
        <w:t>lõikes 4 nimetatud ja käesoleva paragrahvi lõike 5 alusel kehtestatud nõuete täitmise hindamis</w:t>
      </w:r>
      <w:r w:rsidR="00CD2A33">
        <w:rPr>
          <w:rFonts w:ascii="Times New Roman" w:hAnsi="Times New Roman" w:cs="Times New Roman"/>
          <w:color w:val="000000" w:themeColor="text1"/>
          <w:sz w:val="24"/>
          <w:szCs w:val="24"/>
        </w:rPr>
        <w:t xml:space="preserve">juhised </w:t>
      </w:r>
      <w:r w:rsidR="00CD2A33" w:rsidRPr="008A1D52">
        <w:rPr>
          <w:rFonts w:ascii="Times New Roman" w:hAnsi="Times New Roman" w:cs="Times New Roman"/>
          <w:color w:val="000000" w:themeColor="text1"/>
          <w:sz w:val="24"/>
          <w:szCs w:val="24"/>
        </w:rPr>
        <w:t>ja</w:t>
      </w:r>
      <w:r w:rsidR="00CD2A33">
        <w:rPr>
          <w:rFonts w:ascii="Times New Roman" w:hAnsi="Times New Roman" w:cs="Times New Roman"/>
          <w:color w:val="000000" w:themeColor="text1"/>
          <w:sz w:val="24"/>
          <w:szCs w:val="24"/>
        </w:rPr>
        <w:t xml:space="preserve"> metoodika</w:t>
      </w:r>
      <w:r w:rsidRPr="00895FBD">
        <w:rPr>
          <w:rFonts w:ascii="Times New Roman" w:hAnsi="Times New Roman" w:cs="Times New Roman"/>
          <w:color w:val="000000" w:themeColor="text1"/>
          <w:sz w:val="24"/>
          <w:szCs w:val="24"/>
        </w:rPr>
        <w:t xml:space="preserve"> </w:t>
      </w:r>
      <w:r w:rsidR="00CD2A33">
        <w:rPr>
          <w:rFonts w:ascii="Times New Roman" w:hAnsi="Times New Roman" w:cs="Times New Roman"/>
          <w:color w:val="000000" w:themeColor="text1"/>
          <w:sz w:val="24"/>
          <w:szCs w:val="24"/>
        </w:rPr>
        <w:t>ning</w:t>
      </w:r>
      <w:r w:rsidRPr="00895FBD">
        <w:rPr>
          <w:rFonts w:ascii="Times New Roman" w:hAnsi="Times New Roman" w:cs="Times New Roman"/>
          <w:color w:val="000000" w:themeColor="text1"/>
          <w:sz w:val="24"/>
          <w:szCs w:val="24"/>
        </w:rPr>
        <w:t xml:space="preserve"> võtab vastu õppekavarühma kvaliteedihindamise otsused.</w:t>
      </w:r>
    </w:p>
    <w:p w14:paraId="02805D81" w14:textId="77777777" w:rsidR="00F17A20" w:rsidRPr="00895FBD" w:rsidRDefault="00F17A20" w:rsidP="00F17A20">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p>
    <w:p w14:paraId="118FCF9E" w14:textId="738E1B00"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w:t>
      </w:r>
      <w:r w:rsidR="00301DB5" w:rsidRPr="00895FBD">
        <w:rPr>
          <w:rFonts w:ascii="Times New Roman" w:hAnsi="Times New Roman" w:cs="Times New Roman"/>
          <w:color w:val="000000" w:themeColor="text1"/>
          <w:sz w:val="24"/>
          <w:szCs w:val="24"/>
        </w:rPr>
        <w:t>3</w:t>
      </w:r>
      <w:r w:rsidRPr="00895FBD">
        <w:rPr>
          <w:rFonts w:ascii="Times New Roman" w:hAnsi="Times New Roman" w:cs="Times New Roman"/>
          <w:color w:val="000000" w:themeColor="text1"/>
          <w:sz w:val="24"/>
          <w:szCs w:val="24"/>
        </w:rPr>
        <w:t>)</w:t>
      </w:r>
      <w:r w:rsidRPr="00895FBD">
        <w:rPr>
          <w:rFonts w:ascii="Times New Roman" w:eastAsia="Times New Roman" w:hAnsi="Times New Roman" w:cs="Times New Roman"/>
          <w:sz w:val="24"/>
          <w:szCs w:val="24"/>
          <w:lang w:eastAsia="et-EE"/>
        </w:rPr>
        <w:t xml:space="preserve"> T</w:t>
      </w:r>
      <w:r w:rsidRPr="00895FBD">
        <w:rPr>
          <w:rFonts w:ascii="Times New Roman" w:hAnsi="Times New Roman" w:cs="Times New Roman"/>
          <w:color w:val="000000" w:themeColor="text1"/>
          <w:sz w:val="24"/>
          <w:szCs w:val="24"/>
        </w:rPr>
        <w:t>äienduskoolituse hindamisnõukogu hindab täienduskoolitusasutuse õppekavarühma õppetöö kvaliteeti järgmiselt:</w:t>
      </w:r>
    </w:p>
    <w:p w14:paraId="551CAB41" w14:textId="12EB4412"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 xml:space="preserve">1) kui õppekavarühma õppetöö vastab täielikult käesolevas seaduses ja selle alusel kehtestatud nõuetele, teeb hindamisnõukogu </w:t>
      </w:r>
      <w:commentRangeStart w:id="218"/>
      <w:r w:rsidRPr="00895FBD">
        <w:rPr>
          <w:rFonts w:ascii="Times New Roman" w:hAnsi="Times New Roman" w:cs="Times New Roman"/>
          <w:color w:val="000000" w:themeColor="text1"/>
          <w:sz w:val="24"/>
          <w:szCs w:val="24"/>
        </w:rPr>
        <w:t xml:space="preserve">positiivse </w:t>
      </w:r>
      <w:del w:id="219" w:author="Mari Koik" w:date="2024-05-20T14:51:00Z">
        <w:r w:rsidRPr="00895FBD" w:rsidDel="0010047B">
          <w:rPr>
            <w:rFonts w:ascii="Times New Roman" w:hAnsi="Times New Roman" w:cs="Times New Roman"/>
            <w:color w:val="000000" w:themeColor="text1"/>
            <w:sz w:val="24"/>
            <w:szCs w:val="24"/>
          </w:rPr>
          <w:delText>hindamis</w:delText>
        </w:r>
      </w:del>
      <w:r w:rsidRPr="00895FBD">
        <w:rPr>
          <w:rFonts w:ascii="Times New Roman" w:hAnsi="Times New Roman" w:cs="Times New Roman"/>
          <w:color w:val="000000" w:themeColor="text1"/>
          <w:sz w:val="24"/>
          <w:szCs w:val="24"/>
        </w:rPr>
        <w:t xml:space="preserve">otsuse </w:t>
      </w:r>
      <w:commentRangeEnd w:id="218"/>
      <w:r w:rsidR="0010047B">
        <w:rPr>
          <w:rStyle w:val="Kommentaariviide"/>
          <w:rFonts w:ascii="Times New Roman" w:eastAsia="Times New Roman" w:hAnsi="Times New Roman"/>
          <w:lang w:eastAsia="ar-SA"/>
        </w:rPr>
        <w:commentReference w:id="218"/>
      </w:r>
      <w:r w:rsidRPr="00895FBD">
        <w:rPr>
          <w:rFonts w:ascii="Times New Roman" w:hAnsi="Times New Roman" w:cs="Times New Roman"/>
          <w:color w:val="000000" w:themeColor="text1"/>
          <w:sz w:val="24"/>
          <w:szCs w:val="24"/>
        </w:rPr>
        <w:t>viieks aastaks;</w:t>
      </w:r>
    </w:p>
    <w:p w14:paraId="47E2B8B3" w14:textId="5E6D4C83" w:rsidR="00F17A20" w:rsidRPr="00895FBD" w:rsidRDefault="00F17A20" w:rsidP="00F17A20">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2) kui õppekavarühma õppetöö vastab käesolevas seaduses ja selle alusel kehtestatud nõuetele osaliselt või ei vasta nõuetele, teeb hindamisnõukogu negatiivse otsuse.</w:t>
      </w:r>
    </w:p>
    <w:bookmarkEnd w:id="201"/>
    <w:p w14:paraId="5FD48DEE" w14:textId="77777777" w:rsidR="00F17A20" w:rsidRPr="00895FBD" w:rsidRDefault="00F17A20" w:rsidP="00F17A20">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p>
    <w:p w14:paraId="7855DAAB" w14:textId="2691ECBD" w:rsidR="00F17A20" w:rsidRPr="00895FBD" w:rsidRDefault="00F17A20" w:rsidP="00F17A20">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r w:rsidRPr="00895FBD">
        <w:rPr>
          <w:rFonts w:ascii="Times New Roman" w:eastAsia="Times New Roman" w:hAnsi="Times New Roman" w:cs="Times New Roman"/>
          <w:color w:val="202020"/>
          <w:sz w:val="24"/>
          <w:szCs w:val="24"/>
          <w:lang w:eastAsia="et-EE"/>
        </w:rPr>
        <w:t>(</w:t>
      </w:r>
      <w:r w:rsidR="00301DB5" w:rsidRPr="00895FBD">
        <w:rPr>
          <w:rFonts w:ascii="Times New Roman" w:eastAsia="Times New Roman" w:hAnsi="Times New Roman" w:cs="Times New Roman"/>
          <w:color w:val="202020"/>
          <w:sz w:val="24"/>
          <w:szCs w:val="24"/>
          <w:lang w:eastAsia="et-EE"/>
        </w:rPr>
        <w:t>4</w:t>
      </w:r>
      <w:r w:rsidRPr="00895FBD">
        <w:rPr>
          <w:rFonts w:ascii="Times New Roman" w:eastAsia="Times New Roman" w:hAnsi="Times New Roman" w:cs="Times New Roman"/>
          <w:color w:val="202020"/>
          <w:sz w:val="24"/>
          <w:szCs w:val="24"/>
          <w:lang w:eastAsia="et-EE"/>
        </w:rPr>
        <w:t xml:space="preserve">) </w:t>
      </w:r>
      <w:r w:rsidRPr="00895FBD">
        <w:rPr>
          <w:rFonts w:ascii="Times New Roman" w:hAnsi="Times New Roman" w:cs="Times New Roman"/>
          <w:color w:val="000000" w:themeColor="text1"/>
          <w:sz w:val="24"/>
          <w:szCs w:val="24"/>
        </w:rPr>
        <w:t>Hindamisnõukogu otsused kvaliteedihindamise läbinud täienduskoolitusasutuse õppekavarühmade kohta avalikustatakse hariduse infosüsteemis.</w:t>
      </w:r>
    </w:p>
    <w:p w14:paraId="10B2D1F4" w14:textId="77777777" w:rsidR="00F17A20" w:rsidRPr="00895FBD" w:rsidRDefault="00F17A20" w:rsidP="00F17A20">
      <w:pPr>
        <w:pStyle w:val="Loendilik"/>
        <w:shd w:val="clear" w:color="auto" w:fill="FFFFFF"/>
        <w:spacing w:after="0" w:line="240" w:lineRule="auto"/>
        <w:ind w:left="0"/>
        <w:contextualSpacing w:val="0"/>
        <w:jc w:val="both"/>
        <w:rPr>
          <w:rFonts w:ascii="Times New Roman" w:hAnsi="Times New Roman" w:cs="Times New Roman"/>
          <w:color w:val="000000" w:themeColor="text1"/>
          <w:sz w:val="24"/>
          <w:szCs w:val="24"/>
        </w:rPr>
      </w:pPr>
    </w:p>
    <w:p w14:paraId="372D2C9F" w14:textId="03804F91" w:rsidR="00F17A20" w:rsidRPr="00895FBD" w:rsidRDefault="00F17A20" w:rsidP="00F17A20">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w:t>
      </w:r>
      <w:r w:rsidR="00301DB5" w:rsidRPr="00895FBD">
        <w:rPr>
          <w:rFonts w:ascii="Times New Roman" w:hAnsi="Times New Roman" w:cs="Times New Roman"/>
          <w:color w:val="000000" w:themeColor="text1"/>
          <w:sz w:val="24"/>
          <w:szCs w:val="24"/>
        </w:rPr>
        <w:t>5</w:t>
      </w:r>
      <w:r w:rsidRPr="00895FBD">
        <w:rPr>
          <w:rFonts w:ascii="Times New Roman" w:hAnsi="Times New Roman" w:cs="Times New Roman"/>
          <w:color w:val="000000" w:themeColor="text1"/>
          <w:sz w:val="24"/>
          <w:szCs w:val="24"/>
        </w:rPr>
        <w:t xml:space="preserve">) Hindamisnõukogu võib </w:t>
      </w:r>
      <w:del w:id="220" w:author="Mari Koik" w:date="2024-05-20T12:26:00Z">
        <w:r w:rsidRPr="00895FBD" w:rsidDel="00241110">
          <w:rPr>
            <w:rFonts w:ascii="Times New Roman" w:hAnsi="Times New Roman" w:cs="Times New Roman"/>
            <w:color w:val="000000" w:themeColor="text1"/>
            <w:sz w:val="24"/>
            <w:szCs w:val="24"/>
          </w:rPr>
          <w:delText xml:space="preserve">positiivse </w:delText>
        </w:r>
      </w:del>
      <w:r w:rsidRPr="00895FBD">
        <w:rPr>
          <w:rFonts w:ascii="Times New Roman" w:hAnsi="Times New Roman" w:cs="Times New Roman"/>
          <w:color w:val="000000" w:themeColor="text1"/>
          <w:sz w:val="24"/>
          <w:szCs w:val="24"/>
        </w:rPr>
        <w:t xml:space="preserve">õppekavarühma kvaliteedihindamise </w:t>
      </w:r>
      <w:ins w:id="221" w:author="Mari Koik" w:date="2024-05-20T12:26:00Z">
        <w:r w:rsidR="00241110" w:rsidRPr="00895FBD">
          <w:rPr>
            <w:rFonts w:ascii="Times New Roman" w:hAnsi="Times New Roman" w:cs="Times New Roman"/>
            <w:color w:val="000000" w:themeColor="text1"/>
            <w:sz w:val="24"/>
            <w:szCs w:val="24"/>
          </w:rPr>
          <w:t xml:space="preserve">positiivse </w:t>
        </w:r>
      </w:ins>
      <w:r w:rsidRPr="00895FBD">
        <w:rPr>
          <w:rFonts w:ascii="Times New Roman" w:hAnsi="Times New Roman" w:cs="Times New Roman"/>
          <w:color w:val="000000" w:themeColor="text1"/>
          <w:sz w:val="24"/>
          <w:szCs w:val="24"/>
        </w:rPr>
        <w:t xml:space="preserve">otsuse </w:t>
      </w:r>
      <w:r w:rsidRPr="00895FBD">
        <w:rPr>
          <w:rFonts w:ascii="Times New Roman" w:hAnsi="Times New Roman" w:cs="Times New Roman"/>
          <w:color w:val="000000"/>
          <w:sz w:val="24"/>
          <w:szCs w:val="24"/>
        </w:rPr>
        <w:t>kehtetuks tunnistada, kui ilmneb vähemalt</w:t>
      </w:r>
      <w:r w:rsidRPr="00895FBD">
        <w:rPr>
          <w:rFonts w:ascii="Times New Roman" w:hAnsi="Times New Roman" w:cs="Times New Roman"/>
          <w:color w:val="202020"/>
          <w:sz w:val="24"/>
          <w:szCs w:val="24"/>
          <w:shd w:val="clear" w:color="auto" w:fill="FFFFFF"/>
        </w:rPr>
        <w:t xml:space="preserve"> üks järgmistest asjaoludest:</w:t>
      </w:r>
    </w:p>
    <w:p w14:paraId="5B15A554" w14:textId="3F104270" w:rsidR="00F17A20" w:rsidRPr="00895FBD" w:rsidRDefault="00F17A20" w:rsidP="00F17A20">
      <w:pPr>
        <w:spacing w:after="0" w:line="240" w:lineRule="auto"/>
        <w:jc w:val="both"/>
        <w:rPr>
          <w:rFonts w:ascii="Times New Roman" w:eastAsia="Times New Roman" w:hAnsi="Times New Roman" w:cs="Times New Roman"/>
          <w:color w:val="202020"/>
          <w:sz w:val="24"/>
          <w:szCs w:val="24"/>
          <w:lang w:eastAsia="et-EE"/>
        </w:rPr>
      </w:pPr>
      <w:r w:rsidRPr="00895FBD">
        <w:rPr>
          <w:rFonts w:ascii="Times New Roman" w:eastAsia="Times New Roman" w:hAnsi="Times New Roman" w:cs="Times New Roman"/>
          <w:color w:val="202020"/>
          <w:sz w:val="24"/>
          <w:szCs w:val="24"/>
          <w:lang w:eastAsia="et-EE"/>
        </w:rPr>
        <w:t>1) riikliku või haldusjärelevalve käigus selgub, et täienduskoolitusasutuse tegevus on vastuolus käesoleva seaduse või muu õigusaktiga;</w:t>
      </w:r>
    </w:p>
    <w:p w14:paraId="687471FD" w14:textId="055ECD49" w:rsidR="00F17A20" w:rsidRPr="00895FBD" w:rsidRDefault="00F17A20" w:rsidP="00F17A20">
      <w:pPr>
        <w:spacing w:after="0" w:line="240" w:lineRule="auto"/>
        <w:jc w:val="both"/>
        <w:rPr>
          <w:rFonts w:ascii="Times New Roman" w:eastAsia="Times New Roman" w:hAnsi="Times New Roman" w:cs="Times New Roman"/>
          <w:color w:val="202020"/>
          <w:sz w:val="24"/>
          <w:szCs w:val="24"/>
          <w:lang w:eastAsia="et-EE"/>
        </w:rPr>
      </w:pPr>
      <w:r w:rsidRPr="00895FBD">
        <w:rPr>
          <w:rFonts w:ascii="Times New Roman" w:eastAsia="Times New Roman" w:hAnsi="Times New Roman" w:cs="Times New Roman"/>
          <w:color w:val="202020"/>
          <w:sz w:val="24"/>
          <w:szCs w:val="24"/>
          <w:lang w:eastAsia="et-EE"/>
        </w:rPr>
        <w:t>2) täienduskoolitusasutus ei ole täitnud riiklik</w:t>
      </w:r>
      <w:ins w:id="222" w:author="Mari Koik" w:date="2024-05-20T12:26:00Z">
        <w:r w:rsidR="00241110">
          <w:rPr>
            <w:rFonts w:ascii="Times New Roman" w:eastAsia="Times New Roman" w:hAnsi="Times New Roman" w:cs="Times New Roman"/>
            <w:color w:val="202020"/>
            <w:sz w:val="24"/>
            <w:szCs w:val="24"/>
            <w:lang w:eastAsia="et-EE"/>
          </w:rPr>
          <w:t>k</w:t>
        </w:r>
      </w:ins>
      <w:r w:rsidRPr="00895FBD">
        <w:rPr>
          <w:rFonts w:ascii="Times New Roman" w:eastAsia="Times New Roman" w:hAnsi="Times New Roman" w:cs="Times New Roman"/>
          <w:color w:val="202020"/>
          <w:sz w:val="24"/>
          <w:szCs w:val="24"/>
          <w:lang w:eastAsia="et-EE"/>
        </w:rPr>
        <w:t>u või haldusjärelevalvet teostava haldusorgani ettekirjutust ettekirjutuses märgitud tähtpäevaks või korras;</w:t>
      </w:r>
    </w:p>
    <w:p w14:paraId="5645D505" w14:textId="77777777" w:rsidR="00F17A20" w:rsidRPr="00895FBD" w:rsidRDefault="00F17A20" w:rsidP="00F17A20">
      <w:pPr>
        <w:spacing w:after="0" w:line="240" w:lineRule="auto"/>
        <w:jc w:val="both"/>
        <w:rPr>
          <w:rFonts w:ascii="Times New Roman" w:eastAsia="Times New Roman" w:hAnsi="Times New Roman" w:cs="Times New Roman"/>
          <w:color w:val="202020"/>
          <w:sz w:val="24"/>
          <w:szCs w:val="24"/>
          <w:lang w:eastAsia="et-EE"/>
        </w:rPr>
      </w:pPr>
      <w:r w:rsidRPr="00895FBD">
        <w:rPr>
          <w:rFonts w:ascii="Times New Roman" w:eastAsia="Times New Roman" w:hAnsi="Times New Roman" w:cs="Times New Roman"/>
          <w:color w:val="202020"/>
          <w:sz w:val="24"/>
          <w:szCs w:val="24"/>
          <w:lang w:eastAsia="et-EE"/>
        </w:rPr>
        <w:t>3) täienduskoolitusasutus on esitanud õppekavarühma kvaliteedihindamisel valeandmeid, mis on otsust mõjutanud;</w:t>
      </w:r>
    </w:p>
    <w:p w14:paraId="500A000D" w14:textId="2B74F46A" w:rsidR="00F17A20" w:rsidRPr="00895FBD" w:rsidRDefault="00F17A20" w:rsidP="00F17A20">
      <w:pPr>
        <w:spacing w:after="0" w:line="240" w:lineRule="auto"/>
        <w:jc w:val="both"/>
        <w:rPr>
          <w:rFonts w:ascii="Times New Roman" w:eastAsia="Times New Roman" w:hAnsi="Times New Roman" w:cs="Times New Roman"/>
          <w:color w:val="202020"/>
          <w:sz w:val="24"/>
          <w:szCs w:val="24"/>
          <w:lang w:eastAsia="et-EE"/>
        </w:rPr>
      </w:pPr>
      <w:r w:rsidRPr="00895FBD">
        <w:rPr>
          <w:rFonts w:ascii="Times New Roman" w:eastAsia="Times New Roman" w:hAnsi="Times New Roman" w:cs="Times New Roman"/>
          <w:color w:val="202020"/>
          <w:sz w:val="24"/>
          <w:szCs w:val="24"/>
          <w:lang w:eastAsia="et-EE"/>
        </w:rPr>
        <w:t xml:space="preserve">4) täienduskoolitusasutus ei vasta käesoleva </w:t>
      </w:r>
      <w:r w:rsidR="00301DB5" w:rsidRPr="00895FBD">
        <w:rPr>
          <w:rFonts w:ascii="Times New Roman" w:eastAsia="Times New Roman" w:hAnsi="Times New Roman" w:cs="Times New Roman"/>
          <w:color w:val="202020"/>
          <w:sz w:val="24"/>
          <w:szCs w:val="24"/>
          <w:lang w:eastAsia="et-EE"/>
        </w:rPr>
        <w:t>seaduse § 12</w:t>
      </w:r>
      <w:r w:rsidR="001116DD">
        <w:rPr>
          <w:rFonts w:ascii="Times New Roman" w:eastAsia="Times New Roman" w:hAnsi="Times New Roman" w:cs="Times New Roman"/>
          <w:color w:val="202020"/>
          <w:sz w:val="24"/>
          <w:szCs w:val="24"/>
          <w:vertAlign w:val="superscript"/>
          <w:lang w:eastAsia="et-EE"/>
        </w:rPr>
        <w:t>9</w:t>
      </w:r>
      <w:r w:rsidRPr="00895FBD">
        <w:rPr>
          <w:rFonts w:ascii="Times New Roman" w:eastAsia="Times New Roman" w:hAnsi="Times New Roman" w:cs="Times New Roman"/>
          <w:color w:val="202020"/>
          <w:sz w:val="24"/>
          <w:szCs w:val="24"/>
          <w:lang w:eastAsia="et-EE"/>
        </w:rPr>
        <w:t xml:space="preserve"> lõi</w:t>
      </w:r>
      <w:r w:rsidR="00CD2A33">
        <w:rPr>
          <w:rFonts w:ascii="Times New Roman" w:eastAsia="Times New Roman" w:hAnsi="Times New Roman" w:cs="Times New Roman"/>
          <w:color w:val="202020"/>
          <w:sz w:val="24"/>
          <w:szCs w:val="24"/>
          <w:lang w:eastAsia="et-EE"/>
        </w:rPr>
        <w:t>get</w:t>
      </w:r>
      <w:r w:rsidRPr="00895FBD">
        <w:rPr>
          <w:rFonts w:ascii="Times New Roman" w:eastAsia="Times New Roman" w:hAnsi="Times New Roman" w:cs="Times New Roman"/>
          <w:color w:val="202020"/>
          <w:sz w:val="24"/>
          <w:szCs w:val="24"/>
          <w:lang w:eastAsia="et-EE"/>
        </w:rPr>
        <w:t xml:space="preserve">es 4 </w:t>
      </w:r>
      <w:r w:rsidR="00301DB5" w:rsidRPr="00895FBD">
        <w:rPr>
          <w:rFonts w:ascii="Times New Roman" w:eastAsia="Times New Roman" w:hAnsi="Times New Roman" w:cs="Times New Roman"/>
          <w:color w:val="202020"/>
          <w:sz w:val="24"/>
          <w:szCs w:val="24"/>
          <w:lang w:eastAsia="et-EE"/>
        </w:rPr>
        <w:t xml:space="preserve">ja 5 ning </w:t>
      </w:r>
      <w:r w:rsidRPr="00895FBD">
        <w:rPr>
          <w:rFonts w:ascii="Times New Roman" w:eastAsia="Times New Roman" w:hAnsi="Times New Roman" w:cs="Times New Roman"/>
          <w:color w:val="202020"/>
          <w:sz w:val="24"/>
          <w:szCs w:val="24"/>
          <w:lang w:eastAsia="et-EE"/>
        </w:rPr>
        <w:t>käesoleva paragrahvi lõi</w:t>
      </w:r>
      <w:r w:rsidR="00301DB5" w:rsidRPr="00895FBD">
        <w:rPr>
          <w:rFonts w:ascii="Times New Roman" w:eastAsia="Times New Roman" w:hAnsi="Times New Roman" w:cs="Times New Roman"/>
          <w:color w:val="202020"/>
          <w:sz w:val="24"/>
          <w:szCs w:val="24"/>
          <w:lang w:eastAsia="et-EE"/>
        </w:rPr>
        <w:t>kes 2 nimetatud</w:t>
      </w:r>
      <w:r w:rsidRPr="00895FBD">
        <w:rPr>
          <w:rFonts w:ascii="Times New Roman" w:eastAsia="Times New Roman" w:hAnsi="Times New Roman" w:cs="Times New Roman"/>
          <w:color w:val="202020"/>
          <w:sz w:val="24"/>
          <w:szCs w:val="24"/>
          <w:lang w:eastAsia="et-EE"/>
        </w:rPr>
        <w:t xml:space="preserve"> nõuetele;</w:t>
      </w:r>
    </w:p>
    <w:p w14:paraId="6D51F777" w14:textId="4AB58C73" w:rsidR="005A7D43" w:rsidRPr="00895FBD" w:rsidRDefault="00F17A20" w:rsidP="00F17A20">
      <w:pPr>
        <w:spacing w:after="0" w:line="240" w:lineRule="auto"/>
        <w:jc w:val="both"/>
        <w:rPr>
          <w:rFonts w:ascii="Times New Roman" w:eastAsia="Times New Roman" w:hAnsi="Times New Roman" w:cs="Times New Roman"/>
          <w:color w:val="202020"/>
          <w:sz w:val="24"/>
          <w:szCs w:val="24"/>
          <w:lang w:eastAsia="et-EE"/>
        </w:rPr>
      </w:pPr>
      <w:r w:rsidRPr="00895FBD">
        <w:rPr>
          <w:rFonts w:ascii="Times New Roman" w:eastAsia="Times New Roman" w:hAnsi="Times New Roman" w:cs="Times New Roman"/>
          <w:color w:val="202020"/>
          <w:sz w:val="24"/>
          <w:szCs w:val="24"/>
          <w:lang w:eastAsia="et-EE"/>
        </w:rPr>
        <w:t>5) täienduskoolitusasutus on esitanud majandustegevusest loobumise teate.</w:t>
      </w:r>
      <w:r w:rsidR="001116DD">
        <w:rPr>
          <w:rFonts w:ascii="Times New Roman" w:eastAsia="Times New Roman" w:hAnsi="Times New Roman" w:cs="Times New Roman"/>
          <w:color w:val="202020"/>
          <w:sz w:val="24"/>
          <w:szCs w:val="24"/>
          <w:lang w:eastAsia="et-EE"/>
        </w:rPr>
        <w:t>“;</w:t>
      </w:r>
    </w:p>
    <w:bookmarkEnd w:id="106"/>
    <w:p w14:paraId="26241802" w14:textId="77777777" w:rsidR="005A7D43" w:rsidRPr="00895FBD" w:rsidRDefault="005A7D43" w:rsidP="00F17A20">
      <w:pPr>
        <w:spacing w:after="0" w:line="240" w:lineRule="auto"/>
        <w:jc w:val="both"/>
        <w:rPr>
          <w:rFonts w:ascii="Times New Roman" w:eastAsia="Times New Roman" w:hAnsi="Times New Roman" w:cs="Times New Roman"/>
          <w:color w:val="202020"/>
          <w:sz w:val="24"/>
          <w:szCs w:val="24"/>
          <w:lang w:eastAsia="et-EE"/>
        </w:rPr>
      </w:pPr>
    </w:p>
    <w:p w14:paraId="79485B55" w14:textId="1A0378C1" w:rsidR="00501AC8" w:rsidRPr="004A0C36" w:rsidRDefault="00DC52C7" w:rsidP="00DC52C7">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bookmarkStart w:id="223" w:name="_Hlk88725707"/>
      <w:bookmarkEnd w:id="105"/>
      <w:r>
        <w:rPr>
          <w:rFonts w:ascii="Times New Roman" w:eastAsia="Times New Roman" w:hAnsi="Times New Roman" w:cs="Times New Roman"/>
          <w:b/>
          <w:bCs/>
          <w:color w:val="202020"/>
          <w:sz w:val="24"/>
          <w:szCs w:val="24"/>
          <w:lang w:eastAsia="et-EE"/>
        </w:rPr>
        <w:t xml:space="preserve">22) </w:t>
      </w:r>
      <w:r w:rsidR="00501AC8" w:rsidRPr="004A0C36">
        <w:rPr>
          <w:rFonts w:ascii="Times New Roman" w:eastAsia="Times New Roman" w:hAnsi="Times New Roman" w:cs="Times New Roman"/>
          <w:color w:val="202020"/>
          <w:sz w:val="24"/>
          <w:szCs w:val="24"/>
          <w:lang w:eastAsia="et-EE"/>
        </w:rPr>
        <w:t xml:space="preserve">paragrahvi 15 lõige 2 muudetakse ja sõnastatakse järgmiselt: </w:t>
      </w:r>
      <w:bookmarkEnd w:id="223"/>
    </w:p>
    <w:p w14:paraId="67E4CC27"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4F78F32C" w14:textId="716C29B1"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sidRPr="004A0C36">
        <w:rPr>
          <w:rFonts w:ascii="Times New Roman" w:eastAsia="Times New Roman" w:hAnsi="Times New Roman" w:cs="Times New Roman"/>
          <w:color w:val="202020"/>
          <w:sz w:val="24"/>
          <w:szCs w:val="24"/>
          <w:lang w:eastAsia="et-EE"/>
        </w:rPr>
        <w:t xml:space="preserve">„(2) </w:t>
      </w:r>
      <w:bookmarkStart w:id="224" w:name="_Hlk163725888"/>
      <w:r w:rsidRPr="004A0C36">
        <w:rPr>
          <w:rFonts w:ascii="Times New Roman" w:eastAsia="Times New Roman" w:hAnsi="Times New Roman" w:cs="Times New Roman"/>
          <w:color w:val="202020"/>
          <w:sz w:val="24"/>
          <w:szCs w:val="24"/>
          <w:lang w:eastAsia="et-EE"/>
        </w:rPr>
        <w:t>Riigi- ja kohaliku omavalitsuse eelarvest ja välistoetustest on lubatud rahastada või hüvitada täienduskoolitusasutuse läbiviidavat täienduskoolitust, mis vastab käesolevas seaduses ja selle alusel kehtestatud nõuetele</w:t>
      </w:r>
      <w:bookmarkEnd w:id="224"/>
      <w:r w:rsidRPr="004A0C36">
        <w:rPr>
          <w:rFonts w:ascii="Times New Roman" w:eastAsia="Times New Roman" w:hAnsi="Times New Roman" w:cs="Times New Roman"/>
          <w:color w:val="202020"/>
          <w:sz w:val="24"/>
          <w:szCs w:val="24"/>
          <w:lang w:eastAsia="et-EE"/>
        </w:rPr>
        <w:t>.“;</w:t>
      </w:r>
    </w:p>
    <w:p w14:paraId="6E15B440"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51B0F036" w14:textId="284B399C" w:rsidR="00501AC8" w:rsidRPr="00DC52C7" w:rsidRDefault="00DC52C7" w:rsidP="00DC52C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 xml:space="preserve">23) </w:t>
      </w:r>
      <w:r w:rsidR="00501AC8" w:rsidRPr="00DC52C7">
        <w:rPr>
          <w:rFonts w:ascii="Times New Roman" w:eastAsia="Times New Roman" w:hAnsi="Times New Roman" w:cs="Times New Roman"/>
          <w:color w:val="202020"/>
          <w:sz w:val="24"/>
          <w:szCs w:val="24"/>
          <w:lang w:eastAsia="et-EE"/>
        </w:rPr>
        <w:t>paragrahvi 15 lõige 4 muudetakse ja sõnastatakse järgmiselt:</w:t>
      </w:r>
    </w:p>
    <w:p w14:paraId="0BFC364A"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63403057" w14:textId="2286E352" w:rsidR="00501AC8" w:rsidRDefault="00501AC8" w:rsidP="004A0C36">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r w:rsidRPr="004A0C36">
        <w:rPr>
          <w:rFonts w:ascii="Times New Roman" w:hAnsi="Times New Roman" w:cs="Times New Roman"/>
          <w:color w:val="202020"/>
          <w:sz w:val="24"/>
          <w:szCs w:val="24"/>
          <w:lang w:eastAsia="et-EE"/>
        </w:rPr>
        <w:t xml:space="preserve">„(4) </w:t>
      </w:r>
      <w:bookmarkStart w:id="225" w:name="_Hlk163725920"/>
      <w:r w:rsidRPr="004A0C36">
        <w:rPr>
          <w:rFonts w:ascii="Times New Roman" w:hAnsi="Times New Roman" w:cs="Times New Roman"/>
          <w:color w:val="202020"/>
          <w:sz w:val="24"/>
          <w:szCs w:val="24"/>
          <w:lang w:eastAsia="et-EE"/>
        </w:rPr>
        <w:t xml:space="preserve">Käesoleva paragrahvi lõikes 2 kehtestatud </w:t>
      </w:r>
      <w:del w:id="226" w:author="Mari Koik" w:date="2024-05-20T12:28:00Z">
        <w:r w:rsidRPr="004A0C36" w:rsidDel="00241110">
          <w:rPr>
            <w:rFonts w:ascii="Times New Roman" w:hAnsi="Times New Roman" w:cs="Times New Roman"/>
            <w:color w:val="202020"/>
            <w:sz w:val="24"/>
            <w:szCs w:val="24"/>
            <w:lang w:eastAsia="et-EE"/>
          </w:rPr>
          <w:delText xml:space="preserve">tingimust </w:delText>
        </w:r>
      </w:del>
      <w:ins w:id="227" w:author="Mari Koik" w:date="2024-05-20T12:28:00Z">
        <w:r w:rsidR="00241110" w:rsidRPr="004A0C36">
          <w:rPr>
            <w:rFonts w:ascii="Times New Roman" w:hAnsi="Times New Roman" w:cs="Times New Roman"/>
            <w:color w:val="202020"/>
            <w:sz w:val="24"/>
            <w:szCs w:val="24"/>
            <w:lang w:eastAsia="et-EE"/>
          </w:rPr>
          <w:t>tingimus</w:t>
        </w:r>
        <w:r w:rsidR="00241110">
          <w:rPr>
            <w:rFonts w:ascii="Times New Roman" w:hAnsi="Times New Roman" w:cs="Times New Roman"/>
            <w:color w:val="202020"/>
            <w:sz w:val="24"/>
            <w:szCs w:val="24"/>
            <w:lang w:eastAsia="et-EE"/>
          </w:rPr>
          <w:t>e</w:t>
        </w:r>
        <w:r w:rsidR="00241110" w:rsidRPr="004A0C36">
          <w:rPr>
            <w:rFonts w:ascii="Times New Roman" w:hAnsi="Times New Roman" w:cs="Times New Roman"/>
            <w:color w:val="202020"/>
            <w:sz w:val="24"/>
            <w:szCs w:val="24"/>
            <w:lang w:eastAsia="et-EE"/>
          </w:rPr>
          <w:t xml:space="preserve"> </w:t>
        </w:r>
      </w:ins>
      <w:r w:rsidRPr="004A0C36">
        <w:rPr>
          <w:rFonts w:ascii="Times New Roman" w:hAnsi="Times New Roman" w:cs="Times New Roman"/>
          <w:color w:val="202020"/>
          <w:sz w:val="24"/>
          <w:szCs w:val="24"/>
          <w:lang w:eastAsia="et-EE"/>
        </w:rPr>
        <w:t xml:space="preserve">võib põhjendatud erandina jätta kohaldamata, kui </w:t>
      </w:r>
      <w:r w:rsidRPr="004A0C36">
        <w:rPr>
          <w:rFonts w:ascii="Times New Roman" w:hAnsi="Times New Roman" w:cs="Times New Roman"/>
          <w:color w:val="000000" w:themeColor="text1"/>
          <w:sz w:val="24"/>
          <w:szCs w:val="24"/>
          <w:lang w:eastAsia="et-EE"/>
        </w:rPr>
        <w:t xml:space="preserve">soovitud täienduskoolitust ei korralda ükski täienduskoolitusasutus või kui koolitus tellitakse </w:t>
      </w:r>
      <w:r w:rsidR="008C6908">
        <w:rPr>
          <w:rFonts w:ascii="Times New Roman" w:hAnsi="Times New Roman" w:cs="Times New Roman"/>
          <w:color w:val="000000" w:themeColor="text1"/>
          <w:sz w:val="24"/>
          <w:szCs w:val="24"/>
          <w:lang w:eastAsia="et-EE"/>
        </w:rPr>
        <w:t xml:space="preserve">väljaspool Eestit tegutsevalt </w:t>
      </w:r>
      <w:r w:rsidRPr="004A0C36">
        <w:rPr>
          <w:rFonts w:ascii="Times New Roman" w:hAnsi="Times New Roman" w:cs="Times New Roman"/>
          <w:color w:val="000000" w:themeColor="text1"/>
          <w:sz w:val="24"/>
          <w:szCs w:val="24"/>
          <w:lang w:eastAsia="et-EE"/>
        </w:rPr>
        <w:t xml:space="preserve">täienduskoolituse pakkujalt, kes ei ole täienduskoolitusasutus käesoleva seaduse </w:t>
      </w:r>
      <w:del w:id="228" w:author="Mari Koik" w:date="2024-05-20T12:29:00Z">
        <w:r w:rsidRPr="004A0C36" w:rsidDel="00241110">
          <w:rPr>
            <w:rFonts w:ascii="Times New Roman" w:hAnsi="Times New Roman" w:cs="Times New Roman"/>
            <w:color w:val="000000" w:themeColor="text1"/>
            <w:sz w:val="24"/>
            <w:szCs w:val="24"/>
            <w:lang w:eastAsia="et-EE"/>
          </w:rPr>
          <w:delText>mõistes</w:delText>
        </w:r>
      </w:del>
      <w:ins w:id="229" w:author="Mari Koik" w:date="2024-05-20T12:29:00Z">
        <w:r w:rsidR="00241110">
          <w:rPr>
            <w:rFonts w:ascii="Times New Roman" w:hAnsi="Times New Roman" w:cs="Times New Roman"/>
            <w:color w:val="000000" w:themeColor="text1"/>
            <w:sz w:val="24"/>
            <w:szCs w:val="24"/>
            <w:lang w:eastAsia="et-EE"/>
          </w:rPr>
          <w:t>tähenduse</w:t>
        </w:r>
        <w:r w:rsidR="00241110" w:rsidRPr="004A0C36">
          <w:rPr>
            <w:rFonts w:ascii="Times New Roman" w:hAnsi="Times New Roman" w:cs="Times New Roman"/>
            <w:color w:val="000000" w:themeColor="text1"/>
            <w:sz w:val="24"/>
            <w:szCs w:val="24"/>
            <w:lang w:eastAsia="et-EE"/>
          </w:rPr>
          <w:t>s</w:t>
        </w:r>
      </w:ins>
      <w:r w:rsidRPr="004A0C36">
        <w:rPr>
          <w:rFonts w:ascii="Times New Roman" w:hAnsi="Times New Roman" w:cs="Times New Roman"/>
          <w:color w:val="000000" w:themeColor="text1"/>
          <w:sz w:val="24"/>
          <w:szCs w:val="24"/>
          <w:lang w:eastAsia="et-EE"/>
        </w:rPr>
        <w:t>. Käesolevas lõikes nimetatud juhul seab täienduskoolituse kvaliteedile nõuded täienduskoolituse tellija.</w:t>
      </w:r>
      <w:bookmarkEnd w:id="225"/>
      <w:r w:rsidRPr="004A0C36">
        <w:rPr>
          <w:rFonts w:ascii="Times New Roman" w:hAnsi="Times New Roman" w:cs="Times New Roman"/>
          <w:color w:val="000000" w:themeColor="text1"/>
          <w:sz w:val="24"/>
          <w:szCs w:val="24"/>
          <w:lang w:eastAsia="et-EE"/>
        </w:rPr>
        <w:t>“;</w:t>
      </w:r>
    </w:p>
    <w:p w14:paraId="2A9C59FD" w14:textId="77777777" w:rsidR="00DC52C7" w:rsidRPr="004A0C36" w:rsidRDefault="00DC52C7" w:rsidP="004A0C36">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p>
    <w:p w14:paraId="308B6341" w14:textId="504DA504" w:rsidR="00501AC8" w:rsidRPr="004A0C36" w:rsidRDefault="00DC52C7" w:rsidP="00DC52C7">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 xml:space="preserve">24) </w:t>
      </w:r>
      <w:r w:rsidR="00501AC8" w:rsidRPr="004A0C36">
        <w:rPr>
          <w:rFonts w:ascii="Times New Roman" w:eastAsia="Times New Roman" w:hAnsi="Times New Roman" w:cs="Times New Roman"/>
          <w:color w:val="202020"/>
          <w:sz w:val="24"/>
          <w:szCs w:val="24"/>
          <w:lang w:eastAsia="et-EE"/>
        </w:rPr>
        <w:t>paragrahvi 16 lõikes</w:t>
      </w:r>
      <w:ins w:id="230" w:author="Mari Koik" w:date="2024-05-20T14:53:00Z">
        <w:r w:rsidR="0010047B">
          <w:rPr>
            <w:rFonts w:ascii="Times New Roman" w:eastAsia="Times New Roman" w:hAnsi="Times New Roman" w:cs="Times New Roman"/>
            <w:color w:val="202020"/>
            <w:sz w:val="24"/>
            <w:szCs w:val="24"/>
            <w:lang w:eastAsia="et-EE"/>
          </w:rPr>
          <w:t>t</w:t>
        </w:r>
      </w:ins>
      <w:r w:rsidR="00501AC8" w:rsidRPr="004A0C36">
        <w:rPr>
          <w:rFonts w:ascii="Times New Roman" w:eastAsia="Times New Roman" w:hAnsi="Times New Roman" w:cs="Times New Roman"/>
          <w:color w:val="202020"/>
          <w:sz w:val="24"/>
          <w:szCs w:val="24"/>
          <w:lang w:eastAsia="et-EE"/>
        </w:rPr>
        <w:t xml:space="preserve"> 2 jäetakse välja sõnad „</w:t>
      </w:r>
      <w:del w:id="231" w:author="Mari Koik" w:date="2024-05-20T12:29:00Z">
        <w:r w:rsidR="00501AC8" w:rsidRPr="004A0C36" w:rsidDel="00241110">
          <w:rPr>
            <w:rFonts w:ascii="Times New Roman" w:eastAsia="Times New Roman" w:hAnsi="Times New Roman" w:cs="Times New Roman"/>
            <w:color w:val="202020"/>
            <w:sz w:val="24"/>
            <w:szCs w:val="24"/>
            <w:lang w:eastAsia="et-EE"/>
          </w:rPr>
          <w:delText xml:space="preserve"> </w:delText>
        </w:r>
      </w:del>
      <w:r w:rsidR="00501AC8" w:rsidRPr="004A0C36">
        <w:rPr>
          <w:rFonts w:ascii="Times New Roman" w:eastAsia="Times New Roman" w:hAnsi="Times New Roman" w:cs="Times New Roman"/>
          <w:color w:val="202020"/>
          <w:sz w:val="24"/>
          <w:szCs w:val="24"/>
          <w:lang w:eastAsia="et-EE"/>
        </w:rPr>
        <w:t>täienduskoolituse õppekavarühmade või kursuste kaupa“;</w:t>
      </w:r>
    </w:p>
    <w:p w14:paraId="6E6B92CC" w14:textId="77777777" w:rsidR="00501AC8" w:rsidRPr="004A0C36" w:rsidRDefault="00501AC8" w:rsidP="004A0C36">
      <w:pPr>
        <w:shd w:val="clear" w:color="auto" w:fill="FFFFFF"/>
        <w:spacing w:after="0" w:line="240" w:lineRule="auto"/>
        <w:jc w:val="both"/>
        <w:rPr>
          <w:rFonts w:ascii="Times New Roman" w:eastAsia="Times New Roman" w:hAnsi="Times New Roman" w:cs="Times New Roman"/>
          <w:color w:val="202020"/>
          <w:sz w:val="24"/>
          <w:szCs w:val="24"/>
          <w:lang w:eastAsia="et-EE"/>
        </w:rPr>
      </w:pPr>
    </w:p>
    <w:p w14:paraId="2FEB8250" w14:textId="144CCA08" w:rsidR="00501AC8" w:rsidRPr="004A0C36" w:rsidRDefault="00DC52C7" w:rsidP="00DC52C7">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 xml:space="preserve">25) </w:t>
      </w:r>
      <w:r w:rsidR="00501AC8" w:rsidRPr="004A0C36">
        <w:rPr>
          <w:rFonts w:ascii="Times New Roman" w:eastAsia="Times New Roman" w:hAnsi="Times New Roman" w:cs="Times New Roman"/>
          <w:color w:val="202020"/>
          <w:sz w:val="24"/>
          <w:szCs w:val="24"/>
          <w:lang w:eastAsia="et-EE"/>
        </w:rPr>
        <w:t>paragrahvi 16 lõige 3 tunnistatakse kehtetuks;</w:t>
      </w:r>
    </w:p>
    <w:p w14:paraId="78F3079B" w14:textId="77777777" w:rsidR="00501AC8" w:rsidRPr="004A0C36" w:rsidRDefault="00501AC8" w:rsidP="004A0C36">
      <w:pPr>
        <w:shd w:val="clear" w:color="auto" w:fill="FFFFFF"/>
        <w:spacing w:after="0" w:line="240" w:lineRule="auto"/>
        <w:jc w:val="both"/>
        <w:rPr>
          <w:rFonts w:ascii="Times New Roman" w:eastAsia="Times New Roman" w:hAnsi="Times New Roman" w:cs="Times New Roman"/>
          <w:color w:val="202020"/>
          <w:sz w:val="24"/>
          <w:szCs w:val="24"/>
          <w:lang w:eastAsia="et-EE"/>
        </w:rPr>
      </w:pPr>
    </w:p>
    <w:p w14:paraId="1E77CFA1" w14:textId="3F3A3537" w:rsidR="00501AC8" w:rsidRPr="004A0C36" w:rsidRDefault="00DC52C7" w:rsidP="00DC52C7">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 xml:space="preserve">26) </w:t>
      </w:r>
      <w:r w:rsidR="00501AC8" w:rsidRPr="004A0C36">
        <w:rPr>
          <w:rFonts w:ascii="Times New Roman" w:eastAsia="Times New Roman" w:hAnsi="Times New Roman" w:cs="Times New Roman"/>
          <w:color w:val="202020"/>
          <w:sz w:val="24"/>
          <w:szCs w:val="24"/>
          <w:lang w:eastAsia="et-EE"/>
        </w:rPr>
        <w:t>paragrahvi 16 lõikes 4 jäetakse välja sõnad „õppekavarühmade kaupa“;</w:t>
      </w:r>
    </w:p>
    <w:p w14:paraId="756512F3" w14:textId="77777777" w:rsidR="00501AC8" w:rsidRPr="004A0C36" w:rsidRDefault="00501AC8" w:rsidP="004A0C36">
      <w:pPr>
        <w:shd w:val="clear" w:color="auto" w:fill="FFFFFF"/>
        <w:spacing w:after="0" w:line="240" w:lineRule="auto"/>
        <w:jc w:val="both"/>
        <w:rPr>
          <w:rFonts w:ascii="Times New Roman" w:eastAsia="Times New Roman" w:hAnsi="Times New Roman" w:cs="Times New Roman"/>
          <w:color w:val="202020"/>
          <w:sz w:val="24"/>
          <w:szCs w:val="24"/>
          <w:lang w:eastAsia="et-EE"/>
        </w:rPr>
      </w:pPr>
    </w:p>
    <w:p w14:paraId="4194EEB6" w14:textId="0B32F03D" w:rsidR="00501AC8" w:rsidRPr="004A0C36" w:rsidRDefault="00DC52C7" w:rsidP="00DC52C7">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lastRenderedPageBreak/>
        <w:t xml:space="preserve">27) </w:t>
      </w:r>
      <w:r w:rsidR="00501AC8" w:rsidRPr="004A0C36">
        <w:rPr>
          <w:rFonts w:ascii="Times New Roman" w:eastAsia="Times New Roman" w:hAnsi="Times New Roman" w:cs="Times New Roman"/>
          <w:color w:val="202020"/>
          <w:sz w:val="24"/>
          <w:szCs w:val="24"/>
          <w:lang w:eastAsia="et-EE"/>
        </w:rPr>
        <w:t>paragrahvi 16 lõige 5 tunnistatakse kehtetuks;</w:t>
      </w:r>
    </w:p>
    <w:p w14:paraId="09968E78" w14:textId="77777777" w:rsidR="00501AC8" w:rsidRPr="004A0C36" w:rsidRDefault="00501AC8" w:rsidP="004A0C36">
      <w:pPr>
        <w:pStyle w:val="Loendilik"/>
        <w:spacing w:after="0" w:line="240" w:lineRule="auto"/>
        <w:contextualSpacing w:val="0"/>
        <w:jc w:val="both"/>
        <w:rPr>
          <w:rFonts w:ascii="Times New Roman" w:eastAsia="Times New Roman" w:hAnsi="Times New Roman" w:cs="Times New Roman"/>
          <w:color w:val="202020"/>
          <w:sz w:val="24"/>
          <w:szCs w:val="24"/>
          <w:lang w:eastAsia="et-EE"/>
        </w:rPr>
      </w:pPr>
    </w:p>
    <w:p w14:paraId="6FE4369B" w14:textId="67C10053" w:rsidR="00501AC8" w:rsidRDefault="00DC52C7" w:rsidP="00DC52C7">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bookmarkStart w:id="232" w:name="_Hlk139272119"/>
      <w:r>
        <w:rPr>
          <w:rFonts w:ascii="Times New Roman" w:eastAsia="Times New Roman" w:hAnsi="Times New Roman" w:cs="Times New Roman"/>
          <w:b/>
          <w:bCs/>
          <w:color w:val="202020"/>
          <w:sz w:val="24"/>
          <w:szCs w:val="24"/>
          <w:lang w:eastAsia="et-EE"/>
        </w:rPr>
        <w:t xml:space="preserve">28) </w:t>
      </w:r>
      <w:r w:rsidR="00501AC8" w:rsidRPr="004A0C36">
        <w:rPr>
          <w:rFonts w:ascii="Times New Roman" w:eastAsia="Times New Roman" w:hAnsi="Times New Roman" w:cs="Times New Roman"/>
          <w:color w:val="202020"/>
          <w:sz w:val="24"/>
          <w:szCs w:val="24"/>
          <w:lang w:eastAsia="et-EE"/>
        </w:rPr>
        <w:t>paragrahvi 17 täiendatakse lõigetega 1</w:t>
      </w:r>
      <w:r w:rsidR="00501AC8" w:rsidRPr="004A0C36">
        <w:rPr>
          <w:rFonts w:ascii="Times New Roman" w:eastAsia="Times New Roman" w:hAnsi="Times New Roman" w:cs="Times New Roman"/>
          <w:color w:val="202020"/>
          <w:sz w:val="24"/>
          <w:szCs w:val="24"/>
          <w:vertAlign w:val="superscript"/>
          <w:lang w:eastAsia="et-EE"/>
        </w:rPr>
        <w:t xml:space="preserve">1 </w:t>
      </w:r>
      <w:r w:rsidR="00501AC8" w:rsidRPr="004A0C36">
        <w:rPr>
          <w:rFonts w:ascii="Times New Roman" w:eastAsia="Times New Roman" w:hAnsi="Times New Roman" w:cs="Times New Roman"/>
          <w:color w:val="202020"/>
          <w:sz w:val="24"/>
          <w:szCs w:val="24"/>
          <w:lang w:eastAsia="et-EE"/>
        </w:rPr>
        <w:t xml:space="preserve">ja </w:t>
      </w:r>
      <w:bookmarkStart w:id="233" w:name="_Hlk139271680"/>
      <w:r w:rsidR="00501AC8" w:rsidRPr="004A0C36">
        <w:rPr>
          <w:rFonts w:ascii="Times New Roman" w:eastAsia="Times New Roman" w:hAnsi="Times New Roman" w:cs="Times New Roman"/>
          <w:color w:val="202020"/>
          <w:sz w:val="24"/>
          <w:szCs w:val="24"/>
          <w:lang w:eastAsia="et-EE"/>
        </w:rPr>
        <w:t>1</w:t>
      </w:r>
      <w:r w:rsidR="00501AC8" w:rsidRPr="004A0C36">
        <w:rPr>
          <w:rFonts w:ascii="Times New Roman" w:eastAsia="Times New Roman" w:hAnsi="Times New Roman" w:cs="Times New Roman"/>
          <w:color w:val="202020"/>
          <w:sz w:val="24"/>
          <w:szCs w:val="24"/>
          <w:vertAlign w:val="superscript"/>
          <w:lang w:eastAsia="et-EE"/>
        </w:rPr>
        <w:t>2</w:t>
      </w:r>
      <w:r w:rsidR="00501AC8" w:rsidRPr="004A0C36">
        <w:rPr>
          <w:rFonts w:ascii="Times New Roman" w:eastAsia="Times New Roman" w:hAnsi="Times New Roman" w:cs="Times New Roman"/>
          <w:color w:val="202020"/>
          <w:sz w:val="24"/>
          <w:szCs w:val="24"/>
          <w:lang w:eastAsia="et-EE"/>
        </w:rPr>
        <w:t xml:space="preserve"> </w:t>
      </w:r>
      <w:bookmarkEnd w:id="233"/>
      <w:r w:rsidR="00501AC8" w:rsidRPr="004A0C36">
        <w:rPr>
          <w:rFonts w:ascii="Times New Roman" w:eastAsia="Times New Roman" w:hAnsi="Times New Roman" w:cs="Times New Roman"/>
          <w:color w:val="202020"/>
          <w:sz w:val="24"/>
          <w:szCs w:val="24"/>
          <w:lang w:eastAsia="et-EE"/>
        </w:rPr>
        <w:t>järgmises sõnastuses:</w:t>
      </w:r>
    </w:p>
    <w:p w14:paraId="6CD042EB" w14:textId="77777777" w:rsidR="00DC52C7" w:rsidRPr="004A0C36" w:rsidRDefault="00DC52C7" w:rsidP="00DC52C7">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p>
    <w:p w14:paraId="210FCE2C" w14:textId="013E105B" w:rsidR="00501AC8" w:rsidRPr="004A0C36" w:rsidRDefault="00501AC8" w:rsidP="004A0C36">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bookmarkStart w:id="234" w:name="_Hlk163726027"/>
      <w:r w:rsidRPr="004A0C36">
        <w:rPr>
          <w:rFonts w:ascii="Times New Roman" w:eastAsia="Times New Roman" w:hAnsi="Times New Roman" w:cs="Times New Roman"/>
          <w:color w:val="202020"/>
          <w:sz w:val="24"/>
          <w:szCs w:val="24"/>
          <w:lang w:eastAsia="et-EE"/>
        </w:rPr>
        <w:t>„</w:t>
      </w:r>
      <w:bookmarkStart w:id="235" w:name="_Hlk139270515"/>
      <w:r w:rsidR="00F325F5" w:rsidRPr="004A0C36">
        <w:rPr>
          <w:rFonts w:ascii="Times New Roman" w:eastAsia="Times New Roman" w:hAnsi="Times New Roman" w:cs="Times New Roman"/>
          <w:color w:val="202020"/>
          <w:sz w:val="24"/>
          <w:szCs w:val="24"/>
          <w:lang w:eastAsia="et-EE"/>
        </w:rPr>
        <w:t>(</w:t>
      </w:r>
      <w:r w:rsidRPr="004A0C36">
        <w:rPr>
          <w:rFonts w:ascii="Times New Roman" w:eastAsia="Times New Roman" w:hAnsi="Times New Roman" w:cs="Times New Roman"/>
          <w:color w:val="202020"/>
          <w:sz w:val="24"/>
          <w:szCs w:val="24"/>
          <w:lang w:eastAsia="et-EE"/>
        </w:rPr>
        <w:t>1</w:t>
      </w:r>
      <w:r w:rsidRPr="004A0C36">
        <w:rPr>
          <w:rFonts w:ascii="Times New Roman" w:eastAsia="Times New Roman" w:hAnsi="Times New Roman" w:cs="Times New Roman"/>
          <w:color w:val="202020"/>
          <w:sz w:val="24"/>
          <w:szCs w:val="24"/>
          <w:vertAlign w:val="superscript"/>
          <w:lang w:eastAsia="et-EE"/>
        </w:rPr>
        <w:t>1</w:t>
      </w:r>
      <w:r w:rsidRPr="004A0C36">
        <w:rPr>
          <w:rFonts w:ascii="Times New Roman" w:eastAsia="Times New Roman" w:hAnsi="Times New Roman" w:cs="Times New Roman"/>
          <w:color w:val="202020"/>
          <w:sz w:val="24"/>
          <w:szCs w:val="24"/>
          <w:lang w:eastAsia="et-EE"/>
        </w:rPr>
        <w:t>) Haridus- ja Teadusministeerium</w:t>
      </w:r>
      <w:del w:id="236" w:author="Mari Koik" w:date="2024-05-20T17:09:00Z">
        <w:r w:rsidRPr="004A0C36" w:rsidDel="00B2255A">
          <w:rPr>
            <w:rFonts w:ascii="Times New Roman" w:eastAsia="Times New Roman" w:hAnsi="Times New Roman" w:cs="Times New Roman"/>
            <w:color w:val="202020"/>
            <w:sz w:val="24"/>
            <w:szCs w:val="24"/>
            <w:lang w:eastAsia="et-EE"/>
          </w:rPr>
          <w:delText>il on</w:delText>
        </w:r>
      </w:del>
      <w:del w:id="237" w:author="Mari Koik" w:date="2024-05-20T17:10:00Z">
        <w:r w:rsidRPr="004A0C36" w:rsidDel="00B2255A">
          <w:rPr>
            <w:rFonts w:ascii="Times New Roman" w:eastAsia="Times New Roman" w:hAnsi="Times New Roman" w:cs="Times New Roman"/>
            <w:color w:val="202020"/>
            <w:sz w:val="24"/>
            <w:szCs w:val="24"/>
            <w:lang w:eastAsia="et-EE"/>
          </w:rPr>
          <w:delText xml:space="preserve"> õigus</w:delText>
        </w:r>
      </w:del>
      <w:ins w:id="238" w:author="Mari Koik" w:date="2024-05-20T17:10:00Z">
        <w:r w:rsidR="00B2255A">
          <w:rPr>
            <w:rFonts w:ascii="Times New Roman" w:eastAsia="Times New Roman" w:hAnsi="Times New Roman" w:cs="Times New Roman"/>
            <w:color w:val="202020"/>
            <w:sz w:val="24"/>
            <w:szCs w:val="24"/>
            <w:lang w:eastAsia="et-EE"/>
          </w:rPr>
          <w:t xml:space="preserve"> võib</w:t>
        </w:r>
      </w:ins>
      <w:r w:rsidRPr="004A0C36">
        <w:rPr>
          <w:rFonts w:ascii="Times New Roman" w:eastAsia="Times New Roman" w:hAnsi="Times New Roman" w:cs="Times New Roman"/>
          <w:color w:val="202020"/>
          <w:sz w:val="24"/>
          <w:szCs w:val="24"/>
          <w:lang w:eastAsia="et-EE"/>
        </w:rPr>
        <w:t xml:space="preserve"> </w:t>
      </w:r>
      <w:del w:id="239" w:author="Mari Koik" w:date="2024-05-20T17:10:00Z">
        <w:r w:rsidRPr="004A0C36" w:rsidDel="00B2255A">
          <w:rPr>
            <w:rFonts w:ascii="Times New Roman" w:eastAsia="Times New Roman" w:hAnsi="Times New Roman" w:cs="Times New Roman"/>
            <w:color w:val="202020"/>
            <w:sz w:val="24"/>
            <w:szCs w:val="24"/>
            <w:lang w:eastAsia="et-EE"/>
          </w:rPr>
          <w:delText xml:space="preserve">kaasata </w:delText>
        </w:r>
      </w:del>
      <w:r w:rsidRPr="004A0C36">
        <w:rPr>
          <w:rFonts w:ascii="Times New Roman" w:eastAsia="Times New Roman" w:hAnsi="Times New Roman" w:cs="Times New Roman"/>
          <w:color w:val="202020"/>
          <w:sz w:val="24"/>
          <w:szCs w:val="24"/>
          <w:lang w:eastAsia="et-EE"/>
        </w:rPr>
        <w:t xml:space="preserve">riikliku või haldusjärelevalve </w:t>
      </w:r>
      <w:del w:id="240" w:author="Mari Koik" w:date="2024-05-20T12:29:00Z">
        <w:r w:rsidRPr="004A0C36" w:rsidDel="00DE0984">
          <w:rPr>
            <w:rFonts w:ascii="Times New Roman" w:eastAsia="Times New Roman" w:hAnsi="Times New Roman" w:cs="Times New Roman"/>
            <w:color w:val="202020"/>
            <w:sz w:val="24"/>
            <w:szCs w:val="24"/>
            <w:lang w:eastAsia="et-EE"/>
          </w:rPr>
          <w:delText xml:space="preserve">läbiviimisel </w:delText>
        </w:r>
      </w:del>
      <w:ins w:id="241" w:author="Mari Koik" w:date="2024-05-20T12:29:00Z">
        <w:r w:rsidR="00DE0984">
          <w:rPr>
            <w:rFonts w:ascii="Times New Roman" w:eastAsia="Times New Roman" w:hAnsi="Times New Roman" w:cs="Times New Roman"/>
            <w:color w:val="202020"/>
            <w:sz w:val="24"/>
            <w:szCs w:val="24"/>
            <w:lang w:eastAsia="et-EE"/>
          </w:rPr>
          <w:t>teosta</w:t>
        </w:r>
        <w:r w:rsidR="00DE0984" w:rsidRPr="004A0C36">
          <w:rPr>
            <w:rFonts w:ascii="Times New Roman" w:eastAsia="Times New Roman" w:hAnsi="Times New Roman" w:cs="Times New Roman"/>
            <w:color w:val="202020"/>
            <w:sz w:val="24"/>
            <w:szCs w:val="24"/>
            <w:lang w:eastAsia="et-EE"/>
          </w:rPr>
          <w:t>mis</w:t>
        </w:r>
      </w:ins>
      <w:ins w:id="242" w:author="Mari Koik" w:date="2024-05-20T14:54:00Z">
        <w:r w:rsidR="0010047B">
          <w:rPr>
            <w:rFonts w:ascii="Times New Roman" w:eastAsia="Times New Roman" w:hAnsi="Times New Roman" w:cs="Times New Roman"/>
            <w:color w:val="202020"/>
            <w:sz w:val="24"/>
            <w:szCs w:val="24"/>
            <w:lang w:eastAsia="et-EE"/>
          </w:rPr>
          <w:t>el</w:t>
        </w:r>
      </w:ins>
      <w:ins w:id="243" w:author="Mari Koik" w:date="2024-05-20T12:29:00Z">
        <w:r w:rsidR="00DE0984" w:rsidRPr="004A0C36">
          <w:rPr>
            <w:rFonts w:ascii="Times New Roman" w:eastAsia="Times New Roman" w:hAnsi="Times New Roman" w:cs="Times New Roman"/>
            <w:color w:val="202020"/>
            <w:sz w:val="24"/>
            <w:szCs w:val="24"/>
            <w:lang w:eastAsia="et-EE"/>
          </w:rPr>
          <w:t xml:space="preserve"> </w:t>
        </w:r>
      </w:ins>
      <w:ins w:id="244" w:author="Mari Koik" w:date="2024-05-20T17:10:00Z">
        <w:r w:rsidR="00B2255A" w:rsidRPr="004A0C36">
          <w:rPr>
            <w:rFonts w:ascii="Times New Roman" w:eastAsia="Times New Roman" w:hAnsi="Times New Roman" w:cs="Times New Roman"/>
            <w:color w:val="202020"/>
            <w:sz w:val="24"/>
            <w:szCs w:val="24"/>
            <w:lang w:eastAsia="et-EE"/>
          </w:rPr>
          <w:t xml:space="preserve">kaasata </w:t>
        </w:r>
      </w:ins>
      <w:r w:rsidRPr="004A0C36">
        <w:rPr>
          <w:rFonts w:ascii="Times New Roman" w:eastAsia="Times New Roman" w:hAnsi="Times New Roman" w:cs="Times New Roman"/>
          <w:color w:val="202020"/>
          <w:sz w:val="24"/>
          <w:szCs w:val="24"/>
          <w:lang w:eastAsia="et-EE"/>
        </w:rPr>
        <w:t>eksperte.</w:t>
      </w:r>
    </w:p>
    <w:p w14:paraId="76653D2E" w14:textId="77777777" w:rsidR="00501AC8" w:rsidRPr="004A0C36" w:rsidRDefault="00501AC8" w:rsidP="004A0C36">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24E90DB1" w14:textId="5945DB36" w:rsidR="00501AC8" w:rsidRPr="004A0C36" w:rsidRDefault="00F325F5" w:rsidP="004A0C36">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4A0C36">
        <w:rPr>
          <w:rFonts w:ascii="Times New Roman" w:eastAsia="Times New Roman" w:hAnsi="Times New Roman" w:cs="Times New Roman"/>
          <w:color w:val="202020"/>
          <w:sz w:val="24"/>
          <w:szCs w:val="24"/>
          <w:lang w:eastAsia="et-EE"/>
        </w:rPr>
        <w:t>(</w:t>
      </w:r>
      <w:r w:rsidR="00501AC8" w:rsidRPr="004A0C36">
        <w:rPr>
          <w:rFonts w:ascii="Times New Roman" w:eastAsia="Times New Roman" w:hAnsi="Times New Roman" w:cs="Times New Roman"/>
          <w:color w:val="202020"/>
          <w:sz w:val="24"/>
          <w:szCs w:val="24"/>
          <w:lang w:eastAsia="et-EE"/>
        </w:rPr>
        <w:t>1</w:t>
      </w:r>
      <w:r w:rsidR="00501AC8" w:rsidRPr="004A0C36">
        <w:rPr>
          <w:rFonts w:ascii="Times New Roman" w:eastAsia="Times New Roman" w:hAnsi="Times New Roman" w:cs="Times New Roman"/>
          <w:color w:val="202020"/>
          <w:sz w:val="24"/>
          <w:szCs w:val="24"/>
          <w:vertAlign w:val="superscript"/>
          <w:lang w:eastAsia="et-EE"/>
        </w:rPr>
        <w:t>2</w:t>
      </w:r>
      <w:r w:rsidR="00501AC8" w:rsidRPr="004A0C36">
        <w:rPr>
          <w:rFonts w:ascii="Times New Roman" w:eastAsia="Times New Roman" w:hAnsi="Times New Roman" w:cs="Times New Roman"/>
          <w:color w:val="202020"/>
          <w:sz w:val="24"/>
          <w:szCs w:val="24"/>
          <w:lang w:eastAsia="et-EE"/>
        </w:rPr>
        <w:t xml:space="preserve">) </w:t>
      </w:r>
      <w:del w:id="245" w:author="Mari Koik" w:date="2024-05-20T12:31:00Z">
        <w:r w:rsidR="00501AC8" w:rsidRPr="004A0C36" w:rsidDel="00DE0984">
          <w:rPr>
            <w:rFonts w:ascii="Times New Roman" w:eastAsia="Times New Roman" w:hAnsi="Times New Roman" w:cs="Times New Roman"/>
            <w:color w:val="202020"/>
            <w:sz w:val="24"/>
            <w:szCs w:val="24"/>
            <w:lang w:eastAsia="et-EE"/>
          </w:rPr>
          <w:delText xml:space="preserve">Riikliku või haldusjärelevalve </w:delText>
        </w:r>
      </w:del>
      <w:del w:id="246" w:author="Mari Koik" w:date="2024-05-20T12:30:00Z">
        <w:r w:rsidR="00501AC8" w:rsidRPr="004A0C36" w:rsidDel="00DE0984">
          <w:rPr>
            <w:rFonts w:ascii="Times New Roman" w:eastAsia="Times New Roman" w:hAnsi="Times New Roman" w:cs="Times New Roman"/>
            <w:color w:val="202020"/>
            <w:sz w:val="24"/>
            <w:szCs w:val="24"/>
            <w:lang w:eastAsia="et-EE"/>
          </w:rPr>
          <w:delText xml:space="preserve">läbiviimisel </w:delText>
        </w:r>
      </w:del>
      <w:del w:id="247" w:author="Mari Koik" w:date="2024-05-20T12:31:00Z">
        <w:r w:rsidR="00501AC8" w:rsidRPr="004A0C36" w:rsidDel="00DE0984">
          <w:rPr>
            <w:rFonts w:ascii="Times New Roman" w:eastAsia="Times New Roman" w:hAnsi="Times New Roman" w:cs="Times New Roman"/>
            <w:color w:val="202020"/>
            <w:sz w:val="24"/>
            <w:szCs w:val="24"/>
            <w:lang w:eastAsia="et-EE"/>
          </w:rPr>
          <w:delText>m</w:delText>
        </w:r>
      </w:del>
      <w:ins w:id="248" w:author="Mari Koik" w:date="2024-05-20T12:31:00Z">
        <w:r w:rsidR="00DE0984">
          <w:rPr>
            <w:rFonts w:ascii="Times New Roman" w:eastAsia="Times New Roman" w:hAnsi="Times New Roman" w:cs="Times New Roman"/>
            <w:color w:val="202020"/>
            <w:sz w:val="24"/>
            <w:szCs w:val="24"/>
            <w:lang w:eastAsia="et-EE"/>
          </w:rPr>
          <w:t>M</w:t>
        </w:r>
      </w:ins>
      <w:r w:rsidR="00501AC8" w:rsidRPr="004A0C36">
        <w:rPr>
          <w:rFonts w:ascii="Times New Roman" w:eastAsia="Times New Roman" w:hAnsi="Times New Roman" w:cs="Times New Roman"/>
          <w:color w:val="202020"/>
          <w:sz w:val="24"/>
          <w:szCs w:val="24"/>
          <w:lang w:eastAsia="et-EE"/>
        </w:rPr>
        <w:t xml:space="preserve">ikrokvalifikatsiooniõppe ja selle </w:t>
      </w:r>
      <w:r w:rsidR="00995804" w:rsidRPr="0010047B">
        <w:rPr>
          <w:rFonts w:ascii="Times New Roman" w:eastAsia="Times New Roman" w:hAnsi="Times New Roman" w:cs="Times New Roman"/>
          <w:color w:val="202020"/>
          <w:sz w:val="24"/>
          <w:szCs w:val="24"/>
          <w:lang w:eastAsia="et-EE"/>
        </w:rPr>
        <w:t>läbiviija</w:t>
      </w:r>
      <w:r w:rsidR="00501AC8" w:rsidRPr="004A0C36">
        <w:rPr>
          <w:rFonts w:ascii="Times New Roman" w:eastAsia="Times New Roman" w:hAnsi="Times New Roman" w:cs="Times New Roman"/>
          <w:color w:val="202020"/>
          <w:sz w:val="24"/>
          <w:szCs w:val="24"/>
          <w:lang w:eastAsia="et-EE"/>
        </w:rPr>
        <w:t xml:space="preserve"> üle </w:t>
      </w:r>
      <w:ins w:id="249" w:author="Mari Koik" w:date="2024-05-20T12:31:00Z">
        <w:r w:rsidR="00DE0984">
          <w:rPr>
            <w:rFonts w:ascii="Times New Roman" w:eastAsia="Times New Roman" w:hAnsi="Times New Roman" w:cs="Times New Roman"/>
            <w:color w:val="202020"/>
            <w:sz w:val="24"/>
            <w:szCs w:val="24"/>
            <w:lang w:eastAsia="et-EE"/>
          </w:rPr>
          <w:t>r</w:t>
        </w:r>
        <w:r w:rsidR="00DE0984" w:rsidRPr="004A0C36">
          <w:rPr>
            <w:rFonts w:ascii="Times New Roman" w:eastAsia="Times New Roman" w:hAnsi="Times New Roman" w:cs="Times New Roman"/>
            <w:color w:val="202020"/>
            <w:sz w:val="24"/>
            <w:szCs w:val="24"/>
            <w:lang w:eastAsia="et-EE"/>
          </w:rPr>
          <w:t xml:space="preserve">iikliku või haldusjärelevalve </w:t>
        </w:r>
        <w:r w:rsidR="00DE0984">
          <w:rPr>
            <w:rFonts w:ascii="Times New Roman" w:eastAsia="Times New Roman" w:hAnsi="Times New Roman" w:cs="Times New Roman"/>
            <w:color w:val="202020"/>
            <w:sz w:val="24"/>
            <w:szCs w:val="24"/>
            <w:lang w:eastAsia="et-EE"/>
          </w:rPr>
          <w:t>teostamis</w:t>
        </w:r>
      </w:ins>
      <w:ins w:id="250" w:author="Mari Koik" w:date="2024-05-20T14:54:00Z">
        <w:r w:rsidR="0010047B">
          <w:rPr>
            <w:rFonts w:ascii="Times New Roman" w:eastAsia="Times New Roman" w:hAnsi="Times New Roman" w:cs="Times New Roman"/>
            <w:color w:val="202020"/>
            <w:sz w:val="24"/>
            <w:szCs w:val="24"/>
            <w:lang w:eastAsia="et-EE"/>
          </w:rPr>
          <w:t>el</w:t>
        </w:r>
      </w:ins>
      <w:ins w:id="251" w:author="Mari Koik" w:date="2024-05-20T12:31:00Z">
        <w:r w:rsidR="00DE0984" w:rsidRPr="004A0C36">
          <w:rPr>
            <w:rFonts w:ascii="Times New Roman" w:eastAsia="Times New Roman" w:hAnsi="Times New Roman" w:cs="Times New Roman"/>
            <w:color w:val="202020"/>
            <w:sz w:val="24"/>
            <w:szCs w:val="24"/>
            <w:lang w:eastAsia="et-EE"/>
          </w:rPr>
          <w:t xml:space="preserve"> </w:t>
        </w:r>
      </w:ins>
      <w:r w:rsidR="00E36803">
        <w:rPr>
          <w:rFonts w:ascii="Times New Roman" w:eastAsia="Times New Roman" w:hAnsi="Times New Roman" w:cs="Times New Roman"/>
          <w:color w:val="202020"/>
          <w:sz w:val="24"/>
          <w:szCs w:val="24"/>
          <w:lang w:eastAsia="et-EE"/>
        </w:rPr>
        <w:t xml:space="preserve">võib </w:t>
      </w:r>
      <w:r w:rsidR="00BD3601">
        <w:rPr>
          <w:rFonts w:ascii="Times New Roman" w:eastAsia="Times New Roman" w:hAnsi="Times New Roman" w:cs="Times New Roman"/>
          <w:color w:val="202020"/>
          <w:sz w:val="24"/>
          <w:szCs w:val="24"/>
          <w:lang w:eastAsia="et-EE"/>
        </w:rPr>
        <w:t xml:space="preserve">Haridus- ja Teadusministeerium </w:t>
      </w:r>
      <w:r w:rsidR="00E36803">
        <w:rPr>
          <w:rFonts w:ascii="Times New Roman" w:eastAsia="Times New Roman" w:hAnsi="Times New Roman" w:cs="Times New Roman"/>
          <w:color w:val="202020"/>
          <w:sz w:val="24"/>
          <w:szCs w:val="24"/>
          <w:lang w:eastAsia="et-EE"/>
        </w:rPr>
        <w:t xml:space="preserve">kaasata </w:t>
      </w:r>
      <w:r w:rsidR="00BD3601">
        <w:rPr>
          <w:rFonts w:ascii="Times New Roman" w:eastAsia="Times New Roman" w:hAnsi="Times New Roman" w:cs="Times New Roman"/>
          <w:color w:val="202020"/>
          <w:sz w:val="24"/>
          <w:szCs w:val="24"/>
          <w:lang w:eastAsia="et-EE"/>
        </w:rPr>
        <w:t xml:space="preserve">hindamist korraldava asutuse, kes </w:t>
      </w:r>
      <w:r w:rsidR="00501AC8" w:rsidRPr="004A0C36">
        <w:rPr>
          <w:rFonts w:ascii="Times New Roman" w:eastAsia="Times New Roman" w:hAnsi="Times New Roman" w:cs="Times New Roman"/>
          <w:color w:val="202020"/>
          <w:sz w:val="24"/>
          <w:szCs w:val="24"/>
          <w:lang w:eastAsia="et-EE"/>
        </w:rPr>
        <w:t xml:space="preserve">tuvastab käesoleva seaduse § </w:t>
      </w:r>
      <w:r w:rsidR="00BD3601">
        <w:rPr>
          <w:rFonts w:ascii="Times New Roman" w:eastAsia="Times New Roman" w:hAnsi="Times New Roman" w:cs="Times New Roman"/>
          <w:color w:val="202020"/>
          <w:sz w:val="24"/>
          <w:szCs w:val="24"/>
          <w:lang w:eastAsia="et-EE"/>
        </w:rPr>
        <w:t>12</w:t>
      </w:r>
      <w:r w:rsidR="00BD3601">
        <w:rPr>
          <w:rFonts w:ascii="Times New Roman" w:eastAsia="Times New Roman" w:hAnsi="Times New Roman" w:cs="Times New Roman"/>
          <w:color w:val="202020"/>
          <w:sz w:val="24"/>
          <w:szCs w:val="24"/>
          <w:vertAlign w:val="superscript"/>
          <w:lang w:eastAsia="et-EE"/>
        </w:rPr>
        <w:t>9</w:t>
      </w:r>
      <w:r w:rsidR="00501AC8" w:rsidRPr="004A0C36">
        <w:rPr>
          <w:rFonts w:ascii="Times New Roman" w:eastAsia="Times New Roman" w:hAnsi="Times New Roman" w:cs="Times New Roman"/>
          <w:color w:val="202020"/>
          <w:sz w:val="24"/>
          <w:szCs w:val="24"/>
          <w:lang w:eastAsia="et-EE"/>
        </w:rPr>
        <w:t xml:space="preserve"> lõikes 4 nimetatud </w:t>
      </w:r>
      <w:del w:id="252" w:author="Mari Koik" w:date="2024-05-20T12:32:00Z">
        <w:r w:rsidR="00501AC8" w:rsidRPr="004A0C36" w:rsidDel="00DE0984">
          <w:rPr>
            <w:rFonts w:ascii="Times New Roman" w:eastAsia="Times New Roman" w:hAnsi="Times New Roman" w:cs="Times New Roman"/>
            <w:color w:val="202020"/>
            <w:sz w:val="24"/>
            <w:szCs w:val="24"/>
            <w:lang w:eastAsia="et-EE"/>
          </w:rPr>
          <w:delText xml:space="preserve">ja </w:delText>
        </w:r>
      </w:del>
      <w:ins w:id="253" w:author="Mari Koik" w:date="2024-05-20T12:32:00Z">
        <w:r w:rsidR="00DE0984">
          <w:rPr>
            <w:rFonts w:ascii="Times New Roman" w:eastAsia="Times New Roman" w:hAnsi="Times New Roman" w:cs="Times New Roman"/>
            <w:color w:val="202020"/>
            <w:sz w:val="24"/>
            <w:szCs w:val="24"/>
            <w:lang w:eastAsia="et-EE"/>
          </w:rPr>
          <w:t>ning</w:t>
        </w:r>
        <w:r w:rsidR="00DE0984" w:rsidRPr="004A0C36">
          <w:rPr>
            <w:rFonts w:ascii="Times New Roman" w:eastAsia="Times New Roman" w:hAnsi="Times New Roman" w:cs="Times New Roman"/>
            <w:color w:val="202020"/>
            <w:sz w:val="24"/>
            <w:szCs w:val="24"/>
            <w:lang w:eastAsia="et-EE"/>
          </w:rPr>
          <w:t xml:space="preserve"> </w:t>
        </w:r>
      </w:ins>
      <w:del w:id="254" w:author="Mari Koik" w:date="2024-05-20T12:32:00Z">
        <w:r w:rsidR="00501AC8" w:rsidRPr="004A0C36" w:rsidDel="00DE0984">
          <w:rPr>
            <w:rFonts w:ascii="Times New Roman" w:eastAsia="Times New Roman" w:hAnsi="Times New Roman" w:cs="Times New Roman"/>
            <w:color w:val="202020"/>
            <w:sz w:val="24"/>
            <w:szCs w:val="24"/>
            <w:lang w:eastAsia="et-EE"/>
          </w:rPr>
          <w:delText xml:space="preserve">paragrahvi </w:delText>
        </w:r>
      </w:del>
      <w:ins w:id="255" w:author="Mari Koik" w:date="2024-05-20T12:32:00Z">
        <w:r w:rsidR="00DE0984">
          <w:rPr>
            <w:rFonts w:ascii="Times New Roman" w:eastAsia="Times New Roman" w:hAnsi="Times New Roman" w:cs="Times New Roman"/>
            <w:color w:val="202020"/>
            <w:sz w:val="24"/>
            <w:szCs w:val="24"/>
            <w:lang w:eastAsia="et-EE"/>
          </w:rPr>
          <w:t>§</w:t>
        </w:r>
        <w:r w:rsidR="00DE0984" w:rsidRPr="004A0C36">
          <w:rPr>
            <w:rFonts w:ascii="Times New Roman" w:eastAsia="Times New Roman" w:hAnsi="Times New Roman" w:cs="Times New Roman"/>
            <w:color w:val="202020"/>
            <w:sz w:val="24"/>
            <w:szCs w:val="24"/>
            <w:lang w:eastAsia="et-EE"/>
          </w:rPr>
          <w:t xml:space="preserve"> </w:t>
        </w:r>
      </w:ins>
      <w:r w:rsidR="00BD3601">
        <w:rPr>
          <w:rFonts w:ascii="Times New Roman" w:eastAsia="Times New Roman" w:hAnsi="Times New Roman" w:cs="Times New Roman"/>
          <w:color w:val="202020"/>
          <w:sz w:val="24"/>
          <w:szCs w:val="24"/>
          <w:lang w:eastAsia="et-EE"/>
        </w:rPr>
        <w:t>12</w:t>
      </w:r>
      <w:r w:rsidR="00BD3601">
        <w:rPr>
          <w:rFonts w:ascii="Times New Roman" w:eastAsia="Times New Roman" w:hAnsi="Times New Roman" w:cs="Times New Roman"/>
          <w:color w:val="202020"/>
          <w:sz w:val="24"/>
          <w:szCs w:val="24"/>
          <w:vertAlign w:val="superscript"/>
          <w:lang w:eastAsia="et-EE"/>
        </w:rPr>
        <w:t>9</w:t>
      </w:r>
      <w:r w:rsidR="00501AC8" w:rsidRPr="004A0C36">
        <w:rPr>
          <w:rFonts w:ascii="Times New Roman" w:eastAsia="Times New Roman" w:hAnsi="Times New Roman" w:cs="Times New Roman"/>
          <w:color w:val="202020"/>
          <w:sz w:val="24"/>
          <w:szCs w:val="24"/>
          <w:lang w:eastAsia="et-EE"/>
        </w:rPr>
        <w:t xml:space="preserve"> lõi</w:t>
      </w:r>
      <w:r w:rsidR="00BD3601">
        <w:rPr>
          <w:rFonts w:ascii="Times New Roman" w:eastAsia="Times New Roman" w:hAnsi="Times New Roman" w:cs="Times New Roman"/>
          <w:color w:val="202020"/>
          <w:sz w:val="24"/>
          <w:szCs w:val="24"/>
          <w:lang w:eastAsia="et-EE"/>
        </w:rPr>
        <w:t>ke</w:t>
      </w:r>
      <w:r w:rsidR="00501AC8" w:rsidRPr="004A0C36">
        <w:rPr>
          <w:rFonts w:ascii="Times New Roman" w:eastAsia="Times New Roman" w:hAnsi="Times New Roman" w:cs="Times New Roman"/>
          <w:color w:val="202020"/>
          <w:sz w:val="24"/>
          <w:szCs w:val="24"/>
          <w:lang w:eastAsia="et-EE"/>
        </w:rPr>
        <w:t xml:space="preserve"> 5 ja </w:t>
      </w:r>
      <w:del w:id="256" w:author="Mari Koik" w:date="2024-05-20T12:32:00Z">
        <w:r w:rsidR="00BD3601" w:rsidDel="00DE0984">
          <w:rPr>
            <w:rFonts w:ascii="Times New Roman" w:eastAsia="Times New Roman" w:hAnsi="Times New Roman" w:cs="Times New Roman"/>
            <w:color w:val="202020"/>
            <w:sz w:val="24"/>
            <w:szCs w:val="24"/>
            <w:lang w:eastAsia="et-EE"/>
          </w:rPr>
          <w:delText xml:space="preserve">paragrahvi </w:delText>
        </w:r>
      </w:del>
      <w:ins w:id="257" w:author="Mari Koik" w:date="2024-05-20T12:32:00Z">
        <w:r w:rsidR="00DE0984">
          <w:rPr>
            <w:rFonts w:ascii="Times New Roman" w:eastAsia="Times New Roman" w:hAnsi="Times New Roman" w:cs="Times New Roman"/>
            <w:color w:val="202020"/>
            <w:sz w:val="24"/>
            <w:szCs w:val="24"/>
            <w:lang w:eastAsia="et-EE"/>
          </w:rPr>
          <w:t xml:space="preserve">§ </w:t>
        </w:r>
      </w:ins>
      <w:r w:rsidR="00BD3601">
        <w:rPr>
          <w:rFonts w:ascii="Times New Roman" w:eastAsia="Times New Roman" w:hAnsi="Times New Roman" w:cs="Times New Roman"/>
          <w:color w:val="202020"/>
          <w:sz w:val="24"/>
          <w:szCs w:val="24"/>
          <w:lang w:eastAsia="et-EE"/>
        </w:rPr>
        <w:t>12</w:t>
      </w:r>
      <w:r w:rsidR="00BD3601" w:rsidRPr="00BD3601">
        <w:rPr>
          <w:rFonts w:ascii="Times New Roman" w:eastAsia="Times New Roman" w:hAnsi="Times New Roman" w:cs="Times New Roman"/>
          <w:color w:val="202020"/>
          <w:sz w:val="24"/>
          <w:szCs w:val="24"/>
          <w:vertAlign w:val="superscript"/>
          <w:lang w:eastAsia="et-EE"/>
        </w:rPr>
        <w:t>10</w:t>
      </w:r>
      <w:r w:rsidR="00BD3601">
        <w:rPr>
          <w:rFonts w:ascii="Times New Roman" w:eastAsia="Times New Roman" w:hAnsi="Times New Roman" w:cs="Times New Roman"/>
          <w:color w:val="202020"/>
          <w:sz w:val="24"/>
          <w:szCs w:val="24"/>
          <w:lang w:eastAsia="et-EE"/>
        </w:rPr>
        <w:t xml:space="preserve"> lõike 2</w:t>
      </w:r>
      <w:r w:rsidR="00501AC8" w:rsidRPr="004A0C36">
        <w:rPr>
          <w:rFonts w:ascii="Times New Roman" w:eastAsia="Times New Roman" w:hAnsi="Times New Roman" w:cs="Times New Roman"/>
          <w:color w:val="202020"/>
          <w:sz w:val="24"/>
          <w:szCs w:val="24"/>
          <w:lang w:eastAsia="et-EE"/>
        </w:rPr>
        <w:t xml:space="preserve"> alusel kehtestatud nõuete täitmise eelhaldusaktiga.“</w:t>
      </w:r>
      <w:r w:rsidR="00DC52C7">
        <w:rPr>
          <w:rFonts w:ascii="Times New Roman" w:eastAsia="Times New Roman" w:hAnsi="Times New Roman" w:cs="Times New Roman"/>
          <w:color w:val="202020"/>
          <w:sz w:val="24"/>
          <w:szCs w:val="24"/>
          <w:lang w:eastAsia="et-EE"/>
        </w:rPr>
        <w:t>;</w:t>
      </w:r>
    </w:p>
    <w:bookmarkEnd w:id="232"/>
    <w:bookmarkEnd w:id="235"/>
    <w:bookmarkEnd w:id="234"/>
    <w:p w14:paraId="1BBEFC12"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08D8FDEF" w14:textId="236803B0" w:rsidR="00501AC8" w:rsidRDefault="00DC52C7" w:rsidP="00DC52C7">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shd w:val="clear" w:color="auto" w:fill="FFFFFF"/>
        </w:rPr>
      </w:pPr>
      <w:bookmarkStart w:id="258" w:name="_Hlk96434516"/>
      <w:r>
        <w:rPr>
          <w:rFonts w:ascii="Times New Roman" w:eastAsia="Times New Roman" w:hAnsi="Times New Roman" w:cs="Times New Roman"/>
          <w:b/>
          <w:bCs/>
          <w:color w:val="202020"/>
          <w:sz w:val="24"/>
          <w:szCs w:val="24"/>
          <w:lang w:eastAsia="et-EE"/>
        </w:rPr>
        <w:t xml:space="preserve">29) </w:t>
      </w:r>
      <w:r w:rsidR="00501AC8" w:rsidRPr="004A0C36">
        <w:rPr>
          <w:rFonts w:ascii="Times New Roman" w:hAnsi="Times New Roman" w:cs="Times New Roman"/>
          <w:color w:val="202020"/>
          <w:sz w:val="24"/>
          <w:szCs w:val="24"/>
          <w:shd w:val="clear" w:color="auto" w:fill="FFFFFF"/>
        </w:rPr>
        <w:t>paragrahvi 20 täiendatakse lõigetega 4</w:t>
      </w:r>
      <w:ins w:id="259" w:author="Helen Uustalu" w:date="2024-05-13T12:44:00Z">
        <w:r w:rsidR="0058488F">
          <w:rPr>
            <w:rFonts w:ascii="Times New Roman" w:hAnsi="Times New Roman" w:cs="Times New Roman"/>
            <w:color w:val="202020"/>
            <w:sz w:val="24"/>
            <w:szCs w:val="24"/>
            <w:shd w:val="clear" w:color="auto" w:fill="FFFFFF"/>
          </w:rPr>
          <w:t>−</w:t>
        </w:r>
      </w:ins>
      <w:del w:id="260" w:author="Helen Uustalu" w:date="2024-05-13T12:44:00Z">
        <w:r w:rsidR="00501AC8" w:rsidRPr="004A0C36" w:rsidDel="0058488F">
          <w:rPr>
            <w:rFonts w:ascii="Times New Roman" w:hAnsi="Times New Roman" w:cs="Times New Roman"/>
            <w:color w:val="202020"/>
            <w:sz w:val="24"/>
            <w:szCs w:val="24"/>
            <w:shd w:val="clear" w:color="auto" w:fill="FFFFFF"/>
          </w:rPr>
          <w:delText>-</w:delText>
        </w:r>
      </w:del>
      <w:r w:rsidR="00DB0830">
        <w:rPr>
          <w:rFonts w:ascii="Times New Roman" w:hAnsi="Times New Roman" w:cs="Times New Roman"/>
          <w:color w:val="202020"/>
          <w:sz w:val="24"/>
          <w:szCs w:val="24"/>
          <w:shd w:val="clear" w:color="auto" w:fill="FFFFFF"/>
        </w:rPr>
        <w:t>7</w:t>
      </w:r>
      <w:r w:rsidR="00501AC8" w:rsidRPr="004A0C36">
        <w:rPr>
          <w:rFonts w:ascii="Times New Roman" w:hAnsi="Times New Roman" w:cs="Times New Roman"/>
          <w:color w:val="202020"/>
          <w:sz w:val="24"/>
          <w:szCs w:val="24"/>
          <w:shd w:val="clear" w:color="auto" w:fill="FFFFFF"/>
        </w:rPr>
        <w:t xml:space="preserve"> järgmises sõnastuses:</w:t>
      </w:r>
    </w:p>
    <w:p w14:paraId="1385C1E5" w14:textId="77777777" w:rsidR="00DC52C7" w:rsidRPr="004A0C36" w:rsidRDefault="00DC52C7" w:rsidP="00DC52C7">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rPr>
      </w:pPr>
    </w:p>
    <w:p w14:paraId="07926091" w14:textId="1C098E04"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hAnsi="Times New Roman" w:cs="Times New Roman"/>
          <w:sz w:val="24"/>
          <w:szCs w:val="24"/>
        </w:rPr>
      </w:pPr>
      <w:bookmarkStart w:id="261" w:name="_Hlk163726069"/>
      <w:r w:rsidRPr="004A0C36">
        <w:rPr>
          <w:rFonts w:ascii="Times New Roman" w:hAnsi="Times New Roman" w:cs="Times New Roman"/>
          <w:color w:val="202020"/>
          <w:sz w:val="24"/>
          <w:szCs w:val="24"/>
          <w:shd w:val="clear" w:color="auto" w:fill="FFFFFF"/>
        </w:rPr>
        <w:t xml:space="preserve">„(4) </w:t>
      </w:r>
      <w:r w:rsidRPr="004A0C36">
        <w:rPr>
          <w:rFonts w:ascii="Times New Roman" w:hAnsi="Times New Roman" w:cs="Times New Roman"/>
          <w:sz w:val="24"/>
          <w:szCs w:val="24"/>
        </w:rPr>
        <w:t>Täienduskoolitusasutus viib hariduse infosüsteemis ja oma veebilehel või muus avaliku</w:t>
      </w:r>
      <w:ins w:id="262" w:author="Mari Koik" w:date="2024-05-20T12:32:00Z">
        <w:r w:rsidR="00DE0984">
          <w:rPr>
            <w:rFonts w:ascii="Times New Roman" w:hAnsi="Times New Roman" w:cs="Times New Roman"/>
            <w:sz w:val="24"/>
            <w:szCs w:val="24"/>
          </w:rPr>
          <w:t>lt</w:t>
        </w:r>
      </w:ins>
      <w:r w:rsidRPr="004A0C36">
        <w:rPr>
          <w:rFonts w:ascii="Times New Roman" w:hAnsi="Times New Roman" w:cs="Times New Roman"/>
          <w:sz w:val="24"/>
          <w:szCs w:val="24"/>
        </w:rPr>
        <w:t xml:space="preserve"> ligipääsetav</w:t>
      </w:r>
      <w:ins w:id="263" w:author="Mari Koik" w:date="2024-05-20T12:33:00Z">
        <w:r w:rsidR="00DE0984">
          <w:rPr>
            <w:rFonts w:ascii="Times New Roman" w:hAnsi="Times New Roman" w:cs="Times New Roman"/>
            <w:sz w:val="24"/>
            <w:szCs w:val="24"/>
          </w:rPr>
          <w:t>as</w:t>
        </w:r>
      </w:ins>
      <w:del w:id="264" w:author="Mari Koik" w:date="2024-05-20T12:33:00Z">
        <w:r w:rsidRPr="004A0C36" w:rsidDel="00DE0984">
          <w:rPr>
            <w:rFonts w:ascii="Times New Roman" w:hAnsi="Times New Roman" w:cs="Times New Roman"/>
            <w:sz w:val="24"/>
            <w:szCs w:val="24"/>
          </w:rPr>
          <w:delText>usega</w:delText>
        </w:r>
      </w:del>
      <w:r w:rsidRPr="004A0C36">
        <w:rPr>
          <w:rFonts w:ascii="Times New Roman" w:hAnsi="Times New Roman" w:cs="Times New Roman"/>
          <w:sz w:val="24"/>
          <w:szCs w:val="24"/>
        </w:rPr>
        <w:t xml:space="preserve"> digikeskkonnas enda andmed vastavusse käesoleva seaduse </w:t>
      </w:r>
      <w:commentRangeStart w:id="265"/>
      <w:r w:rsidRPr="004A0C36">
        <w:rPr>
          <w:rFonts w:ascii="Times New Roman" w:hAnsi="Times New Roman" w:cs="Times New Roman"/>
          <w:sz w:val="24"/>
          <w:szCs w:val="24"/>
        </w:rPr>
        <w:t xml:space="preserve">§ 1 lõikes </w:t>
      </w:r>
      <w:r w:rsidR="000D0396" w:rsidRPr="004A0C36">
        <w:rPr>
          <w:rFonts w:ascii="Times New Roman" w:hAnsi="Times New Roman" w:cs="Times New Roman"/>
          <w:sz w:val="24"/>
          <w:szCs w:val="24"/>
        </w:rPr>
        <w:t xml:space="preserve">8 </w:t>
      </w:r>
      <w:commentRangeEnd w:id="265"/>
      <w:r w:rsidR="0058488F">
        <w:rPr>
          <w:rStyle w:val="Kommentaariviide"/>
          <w:rFonts w:ascii="Times New Roman" w:eastAsia="Times New Roman" w:hAnsi="Times New Roman"/>
          <w:lang w:eastAsia="ar-SA"/>
        </w:rPr>
        <w:commentReference w:id="265"/>
      </w:r>
      <w:r w:rsidRPr="004A0C36">
        <w:rPr>
          <w:rFonts w:ascii="Times New Roman" w:hAnsi="Times New Roman" w:cs="Times New Roman"/>
          <w:sz w:val="24"/>
          <w:szCs w:val="24"/>
        </w:rPr>
        <w:t xml:space="preserve">sätestatuga 2025. aasta </w:t>
      </w:r>
      <w:r w:rsidR="002A7BB7">
        <w:rPr>
          <w:rFonts w:ascii="Times New Roman" w:hAnsi="Times New Roman" w:cs="Times New Roman"/>
          <w:sz w:val="24"/>
          <w:szCs w:val="24"/>
        </w:rPr>
        <w:t>3</w:t>
      </w:r>
      <w:r w:rsidRPr="004A0C36">
        <w:rPr>
          <w:rFonts w:ascii="Times New Roman" w:hAnsi="Times New Roman" w:cs="Times New Roman"/>
          <w:sz w:val="24"/>
          <w:szCs w:val="24"/>
        </w:rPr>
        <w:t xml:space="preserve">1. </w:t>
      </w:r>
      <w:r w:rsidR="002A7BB7">
        <w:rPr>
          <w:rFonts w:ascii="Times New Roman" w:hAnsi="Times New Roman" w:cs="Times New Roman"/>
          <w:sz w:val="24"/>
          <w:szCs w:val="24"/>
        </w:rPr>
        <w:t>detsembriks</w:t>
      </w:r>
      <w:r w:rsidRPr="004A0C36">
        <w:rPr>
          <w:rFonts w:ascii="Times New Roman" w:hAnsi="Times New Roman" w:cs="Times New Roman"/>
          <w:sz w:val="24"/>
          <w:szCs w:val="24"/>
        </w:rPr>
        <w:t>.</w:t>
      </w:r>
    </w:p>
    <w:p w14:paraId="158F4AA2" w14:textId="7777777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hAnsi="Times New Roman" w:cs="Times New Roman"/>
          <w:sz w:val="24"/>
          <w:szCs w:val="24"/>
        </w:rPr>
      </w:pPr>
    </w:p>
    <w:p w14:paraId="633743A2" w14:textId="3CF2E342"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rPr>
      </w:pPr>
      <w:r w:rsidRPr="004A0C36">
        <w:rPr>
          <w:rFonts w:ascii="Times New Roman" w:hAnsi="Times New Roman" w:cs="Times New Roman"/>
          <w:sz w:val="24"/>
          <w:szCs w:val="24"/>
        </w:rPr>
        <w:t xml:space="preserve">(5) </w:t>
      </w:r>
      <w:r w:rsidRPr="004A0C36">
        <w:rPr>
          <w:rFonts w:ascii="Times New Roman" w:hAnsi="Times New Roman" w:cs="Times New Roman"/>
          <w:color w:val="202020"/>
          <w:sz w:val="24"/>
          <w:szCs w:val="24"/>
          <w:shd w:val="clear" w:color="auto" w:fill="FFFFFF"/>
        </w:rPr>
        <w:t xml:space="preserve">Täienduskoolitust võib </w:t>
      </w:r>
      <w:ins w:id="266" w:author="Mari Koik" w:date="2024-05-20T17:10:00Z">
        <w:r w:rsidR="00B2255A">
          <w:rPr>
            <w:rFonts w:ascii="Times New Roman" w:hAnsi="Times New Roman" w:cs="Times New Roman"/>
            <w:color w:val="202020"/>
            <w:sz w:val="24"/>
            <w:szCs w:val="24"/>
            <w:shd w:val="clear" w:color="auto" w:fill="FFFFFF"/>
          </w:rPr>
          <w:t>alates</w:t>
        </w:r>
      </w:ins>
      <w:ins w:id="267" w:author="Mari Koik" w:date="2024-05-20T17:11:00Z">
        <w:r w:rsidR="00B2255A">
          <w:rPr>
            <w:rFonts w:ascii="Times New Roman" w:hAnsi="Times New Roman" w:cs="Times New Roman"/>
            <w:color w:val="202020"/>
            <w:sz w:val="24"/>
            <w:szCs w:val="24"/>
            <w:shd w:val="clear" w:color="auto" w:fill="FFFFFF"/>
          </w:rPr>
          <w:t xml:space="preserve"> </w:t>
        </w:r>
      </w:ins>
      <w:r w:rsidRPr="004A0C36">
        <w:rPr>
          <w:rFonts w:ascii="Times New Roman" w:hAnsi="Times New Roman" w:cs="Times New Roman"/>
          <w:color w:val="202020"/>
          <w:sz w:val="24"/>
          <w:szCs w:val="24"/>
          <w:shd w:val="clear" w:color="auto" w:fill="FFFFFF"/>
        </w:rPr>
        <w:t>202</w:t>
      </w:r>
      <w:r w:rsidR="002A7BB7">
        <w:rPr>
          <w:rFonts w:ascii="Times New Roman" w:hAnsi="Times New Roman" w:cs="Times New Roman"/>
          <w:color w:val="202020"/>
          <w:sz w:val="24"/>
          <w:szCs w:val="24"/>
          <w:shd w:val="clear" w:color="auto" w:fill="FFFFFF"/>
        </w:rPr>
        <w:t>6</w:t>
      </w:r>
      <w:r w:rsidRPr="004A0C36">
        <w:rPr>
          <w:rFonts w:ascii="Times New Roman" w:hAnsi="Times New Roman" w:cs="Times New Roman"/>
          <w:color w:val="202020"/>
          <w:sz w:val="24"/>
          <w:szCs w:val="24"/>
          <w:shd w:val="clear" w:color="auto" w:fill="FFFFFF"/>
        </w:rPr>
        <w:t>. aasta 1</w:t>
      </w:r>
      <w:r w:rsidR="000D0396" w:rsidRPr="004A0C36">
        <w:rPr>
          <w:rFonts w:ascii="Times New Roman" w:hAnsi="Times New Roman" w:cs="Times New Roman"/>
          <w:color w:val="202020"/>
          <w:sz w:val="24"/>
          <w:szCs w:val="24"/>
          <w:shd w:val="clear" w:color="auto" w:fill="FFFFFF"/>
        </w:rPr>
        <w:t>.</w:t>
      </w:r>
      <w:r w:rsidRPr="004A0C36">
        <w:rPr>
          <w:rFonts w:ascii="Times New Roman" w:hAnsi="Times New Roman" w:cs="Times New Roman"/>
          <w:color w:val="202020"/>
          <w:sz w:val="24"/>
          <w:szCs w:val="24"/>
          <w:shd w:val="clear" w:color="auto" w:fill="FFFFFF"/>
        </w:rPr>
        <w:t xml:space="preserve"> </w:t>
      </w:r>
      <w:r w:rsidR="002A7BB7">
        <w:rPr>
          <w:rFonts w:ascii="Times New Roman" w:hAnsi="Times New Roman" w:cs="Times New Roman"/>
          <w:color w:val="202020"/>
          <w:sz w:val="24"/>
          <w:szCs w:val="24"/>
          <w:shd w:val="clear" w:color="auto" w:fill="FFFFFF"/>
        </w:rPr>
        <w:t>jaanuarist</w:t>
      </w:r>
      <w:r w:rsidRPr="004A0C36">
        <w:rPr>
          <w:rFonts w:ascii="Times New Roman" w:hAnsi="Times New Roman" w:cs="Times New Roman"/>
          <w:color w:val="202020"/>
          <w:sz w:val="24"/>
          <w:szCs w:val="24"/>
          <w:shd w:val="clear" w:color="auto" w:fill="FFFFFF"/>
        </w:rPr>
        <w:t xml:space="preserve"> läbi viia käesoleva seaduse § 11 lõike 1 teises lauses sätestatud nõuetele vastav täiskasvanute koolitaja.</w:t>
      </w:r>
    </w:p>
    <w:p w14:paraId="5A2A80D5" w14:textId="77777777" w:rsidR="00501AC8" w:rsidRPr="004A0C36" w:rsidRDefault="00501AC8" w:rsidP="004A0C36">
      <w:pPr>
        <w:pStyle w:val="Loendilik"/>
        <w:shd w:val="clear" w:color="auto" w:fill="FFFFFF"/>
        <w:spacing w:after="0" w:line="240" w:lineRule="auto"/>
        <w:ind w:left="0"/>
        <w:contextualSpacing w:val="0"/>
        <w:jc w:val="both"/>
        <w:rPr>
          <w:rFonts w:ascii="Times New Roman" w:hAnsi="Times New Roman" w:cs="Times New Roman"/>
          <w:color w:val="202020"/>
          <w:sz w:val="24"/>
          <w:szCs w:val="24"/>
          <w:shd w:val="clear" w:color="auto" w:fill="FFFFFF"/>
        </w:rPr>
      </w:pPr>
    </w:p>
    <w:p w14:paraId="3CF62EAF" w14:textId="5DD835C8" w:rsidR="00DB0830" w:rsidRDefault="00501AC8" w:rsidP="004A0C36">
      <w:pPr>
        <w:pStyle w:val="Loendilik"/>
        <w:shd w:val="clear" w:color="auto" w:fill="FFFFFF"/>
        <w:spacing w:after="0" w:line="240" w:lineRule="auto"/>
        <w:ind w:left="0"/>
        <w:contextualSpacing w:val="0"/>
        <w:jc w:val="both"/>
        <w:rPr>
          <w:rFonts w:ascii="Times New Roman" w:hAnsi="Times New Roman" w:cs="Times New Roman"/>
          <w:color w:val="202020"/>
          <w:sz w:val="24"/>
          <w:szCs w:val="24"/>
          <w:shd w:val="clear" w:color="auto" w:fill="FFFFFF"/>
        </w:rPr>
      </w:pPr>
      <w:r w:rsidRPr="004A0C36">
        <w:rPr>
          <w:rFonts w:ascii="Times New Roman" w:hAnsi="Times New Roman" w:cs="Times New Roman"/>
          <w:color w:val="202020"/>
          <w:sz w:val="24"/>
          <w:szCs w:val="24"/>
          <w:shd w:val="clear" w:color="auto" w:fill="FFFFFF"/>
        </w:rPr>
        <w:t xml:space="preserve">(6) Täiskasvanute koolitaja väljaõpet võib </w:t>
      </w:r>
      <w:ins w:id="268" w:author="Mari Koik" w:date="2024-05-20T17:10:00Z">
        <w:r w:rsidR="00B2255A">
          <w:rPr>
            <w:rFonts w:ascii="Times New Roman" w:hAnsi="Times New Roman" w:cs="Times New Roman"/>
            <w:color w:val="202020"/>
            <w:sz w:val="24"/>
            <w:szCs w:val="24"/>
            <w:shd w:val="clear" w:color="auto" w:fill="FFFFFF"/>
          </w:rPr>
          <w:t xml:space="preserve">alates </w:t>
        </w:r>
      </w:ins>
      <w:r w:rsidRPr="004A0C36">
        <w:rPr>
          <w:rFonts w:ascii="Times New Roman" w:hAnsi="Times New Roman" w:cs="Times New Roman"/>
          <w:color w:val="202020"/>
          <w:sz w:val="24"/>
          <w:szCs w:val="24"/>
          <w:shd w:val="clear" w:color="auto" w:fill="FFFFFF"/>
        </w:rPr>
        <w:t>202</w:t>
      </w:r>
      <w:r w:rsidR="002A7BB7">
        <w:rPr>
          <w:rFonts w:ascii="Times New Roman" w:hAnsi="Times New Roman" w:cs="Times New Roman"/>
          <w:color w:val="202020"/>
          <w:sz w:val="24"/>
          <w:szCs w:val="24"/>
          <w:shd w:val="clear" w:color="auto" w:fill="FFFFFF"/>
        </w:rPr>
        <w:t>6</w:t>
      </w:r>
      <w:r w:rsidRPr="004A0C36">
        <w:rPr>
          <w:rFonts w:ascii="Times New Roman" w:hAnsi="Times New Roman" w:cs="Times New Roman"/>
          <w:color w:val="202020"/>
          <w:sz w:val="24"/>
          <w:szCs w:val="24"/>
          <w:shd w:val="clear" w:color="auto" w:fill="FFFFFF"/>
        </w:rPr>
        <w:t>. aasta 1</w:t>
      </w:r>
      <w:r w:rsidR="000D0396" w:rsidRPr="004A0C36">
        <w:rPr>
          <w:rFonts w:ascii="Times New Roman" w:hAnsi="Times New Roman" w:cs="Times New Roman"/>
          <w:color w:val="202020"/>
          <w:sz w:val="24"/>
          <w:szCs w:val="24"/>
          <w:shd w:val="clear" w:color="auto" w:fill="FFFFFF"/>
        </w:rPr>
        <w:t>.</w:t>
      </w:r>
      <w:r w:rsidRPr="004A0C36">
        <w:rPr>
          <w:rFonts w:ascii="Times New Roman" w:hAnsi="Times New Roman" w:cs="Times New Roman"/>
          <w:color w:val="202020"/>
          <w:sz w:val="24"/>
          <w:szCs w:val="24"/>
          <w:shd w:val="clear" w:color="auto" w:fill="FFFFFF"/>
        </w:rPr>
        <w:t xml:space="preserve"> </w:t>
      </w:r>
      <w:r w:rsidR="002A7BB7">
        <w:rPr>
          <w:rFonts w:ascii="Times New Roman" w:hAnsi="Times New Roman" w:cs="Times New Roman"/>
          <w:color w:val="202020"/>
          <w:sz w:val="24"/>
          <w:szCs w:val="24"/>
          <w:shd w:val="clear" w:color="auto" w:fill="FFFFFF"/>
        </w:rPr>
        <w:t>jaanuarist</w:t>
      </w:r>
      <w:r w:rsidRPr="004A0C36">
        <w:rPr>
          <w:rFonts w:ascii="Times New Roman" w:hAnsi="Times New Roman" w:cs="Times New Roman"/>
          <w:color w:val="202020"/>
          <w:sz w:val="24"/>
          <w:szCs w:val="24"/>
          <w:shd w:val="clear" w:color="auto" w:fill="FFFFFF"/>
        </w:rPr>
        <w:t xml:space="preserve"> </w:t>
      </w:r>
      <w:del w:id="269" w:author="Mari Koik" w:date="2024-05-20T17:11:00Z">
        <w:r w:rsidR="00DE0984" w:rsidDel="00B2255A">
          <w:rPr>
            <w:rFonts w:ascii="Times New Roman" w:hAnsi="Times New Roman" w:cs="Times New Roman"/>
            <w:color w:val="202020"/>
            <w:sz w:val="24"/>
            <w:szCs w:val="24"/>
            <w:shd w:val="clear" w:color="auto" w:fill="FFFFFF"/>
          </w:rPr>
          <w:delText xml:space="preserve">alates </w:delText>
        </w:r>
      </w:del>
      <w:r w:rsidRPr="004A0C36">
        <w:rPr>
          <w:rFonts w:ascii="Times New Roman" w:hAnsi="Times New Roman" w:cs="Times New Roman"/>
          <w:color w:val="202020"/>
          <w:sz w:val="24"/>
          <w:szCs w:val="24"/>
          <w:shd w:val="clear" w:color="auto" w:fill="FFFFFF"/>
        </w:rPr>
        <w:t xml:space="preserve">läbi viia käesoleva seaduse § 11 lõikes </w:t>
      </w:r>
      <w:r w:rsidR="00C442C4">
        <w:rPr>
          <w:rFonts w:ascii="Times New Roman" w:hAnsi="Times New Roman" w:cs="Times New Roman"/>
          <w:color w:val="202020"/>
          <w:sz w:val="24"/>
          <w:szCs w:val="24"/>
          <w:shd w:val="clear" w:color="auto" w:fill="FFFFFF"/>
        </w:rPr>
        <w:t>3</w:t>
      </w:r>
      <w:r w:rsidRPr="004A0C36">
        <w:rPr>
          <w:rFonts w:ascii="Times New Roman" w:hAnsi="Times New Roman" w:cs="Times New Roman"/>
          <w:color w:val="202020"/>
          <w:sz w:val="24"/>
          <w:szCs w:val="24"/>
          <w:shd w:val="clear" w:color="auto" w:fill="FFFFFF"/>
        </w:rPr>
        <w:t xml:space="preserve"> sätestatud nõuetele vastav koolitaja.</w:t>
      </w:r>
    </w:p>
    <w:p w14:paraId="347A9804" w14:textId="77777777" w:rsidR="00DB0830" w:rsidRDefault="00DB0830" w:rsidP="004A0C36">
      <w:pPr>
        <w:pStyle w:val="Loendilik"/>
        <w:shd w:val="clear" w:color="auto" w:fill="FFFFFF"/>
        <w:spacing w:after="0" w:line="240" w:lineRule="auto"/>
        <w:ind w:left="0"/>
        <w:contextualSpacing w:val="0"/>
        <w:jc w:val="both"/>
        <w:rPr>
          <w:rFonts w:ascii="Times New Roman" w:hAnsi="Times New Roman" w:cs="Times New Roman"/>
          <w:color w:val="202020"/>
          <w:sz w:val="24"/>
          <w:szCs w:val="24"/>
          <w:shd w:val="clear" w:color="auto" w:fill="FFFFFF"/>
        </w:rPr>
      </w:pPr>
    </w:p>
    <w:p w14:paraId="264D0A59" w14:textId="519E59F0" w:rsidR="00202E6D" w:rsidRDefault="00DB0830" w:rsidP="004A0C36">
      <w:pPr>
        <w:pStyle w:val="Loendilik"/>
        <w:shd w:val="clear" w:color="auto" w:fill="FFFFFF"/>
        <w:spacing w:after="0" w:line="240" w:lineRule="auto"/>
        <w:ind w:left="0"/>
        <w:contextualSpacing w:val="0"/>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 xml:space="preserve">(7) </w:t>
      </w:r>
      <w:r w:rsidR="00202E6D">
        <w:rPr>
          <w:rFonts w:ascii="Times New Roman" w:hAnsi="Times New Roman" w:cs="Times New Roman"/>
          <w:color w:val="202020"/>
          <w:sz w:val="24"/>
          <w:szCs w:val="24"/>
          <w:shd w:val="clear" w:color="auto" w:fill="FFFFFF"/>
        </w:rPr>
        <w:t>Täienduskoolitusasutus</w:t>
      </w:r>
      <w:del w:id="270" w:author="Mari Koik" w:date="2024-05-20T17:10:00Z">
        <w:r w:rsidR="00202E6D" w:rsidDel="00B2255A">
          <w:rPr>
            <w:rFonts w:ascii="Times New Roman" w:hAnsi="Times New Roman" w:cs="Times New Roman"/>
            <w:color w:val="202020"/>
            <w:sz w:val="24"/>
            <w:szCs w:val="24"/>
            <w:shd w:val="clear" w:color="auto" w:fill="FFFFFF"/>
          </w:rPr>
          <w:delText>el on õigus</w:delText>
        </w:r>
      </w:del>
      <w:ins w:id="271" w:author="Mari Koik" w:date="2024-05-20T17:10:00Z">
        <w:r w:rsidR="00B2255A">
          <w:rPr>
            <w:rFonts w:ascii="Times New Roman" w:hAnsi="Times New Roman" w:cs="Times New Roman"/>
            <w:color w:val="202020"/>
            <w:sz w:val="24"/>
            <w:szCs w:val="24"/>
            <w:shd w:val="clear" w:color="auto" w:fill="FFFFFF"/>
          </w:rPr>
          <w:t xml:space="preserve"> võib alates</w:t>
        </w:r>
      </w:ins>
      <w:r w:rsidR="00202E6D">
        <w:rPr>
          <w:rFonts w:ascii="Times New Roman" w:hAnsi="Times New Roman" w:cs="Times New Roman"/>
          <w:color w:val="202020"/>
          <w:sz w:val="24"/>
          <w:szCs w:val="24"/>
          <w:shd w:val="clear" w:color="auto" w:fill="FFFFFF"/>
        </w:rPr>
        <w:t xml:space="preserve"> </w:t>
      </w:r>
      <w:ins w:id="272" w:author="Helen Uustalu" w:date="2024-05-13T12:46:00Z">
        <w:r w:rsidR="0058488F">
          <w:rPr>
            <w:rFonts w:ascii="Times New Roman" w:hAnsi="Times New Roman" w:cs="Times New Roman"/>
            <w:color w:val="202020"/>
            <w:sz w:val="24"/>
            <w:szCs w:val="24"/>
            <w:shd w:val="clear" w:color="auto" w:fill="FFFFFF"/>
          </w:rPr>
          <w:t xml:space="preserve">2025. aasta </w:t>
        </w:r>
      </w:ins>
      <w:r w:rsidR="00202E6D">
        <w:rPr>
          <w:rFonts w:ascii="Times New Roman" w:hAnsi="Times New Roman" w:cs="Times New Roman"/>
          <w:color w:val="202020"/>
          <w:sz w:val="24"/>
          <w:szCs w:val="24"/>
          <w:shd w:val="clear" w:color="auto" w:fill="FFFFFF"/>
        </w:rPr>
        <w:t xml:space="preserve">1. septembrist </w:t>
      </w:r>
      <w:del w:id="273" w:author="Helen Uustalu" w:date="2024-05-13T12:46:00Z">
        <w:r w:rsidR="00202E6D" w:rsidDel="0058488F">
          <w:rPr>
            <w:rFonts w:ascii="Times New Roman" w:hAnsi="Times New Roman" w:cs="Times New Roman"/>
            <w:color w:val="202020"/>
            <w:sz w:val="24"/>
            <w:szCs w:val="24"/>
            <w:shd w:val="clear" w:color="auto" w:fill="FFFFFF"/>
          </w:rPr>
          <w:delText xml:space="preserve">2025 </w:delText>
        </w:r>
      </w:del>
      <w:del w:id="274" w:author="Mari Koik" w:date="2024-05-20T17:10:00Z">
        <w:r w:rsidR="00202E6D" w:rsidDel="00B2255A">
          <w:rPr>
            <w:rFonts w:ascii="Times New Roman" w:hAnsi="Times New Roman" w:cs="Times New Roman"/>
            <w:color w:val="202020"/>
            <w:sz w:val="24"/>
            <w:szCs w:val="24"/>
            <w:shd w:val="clear" w:color="auto" w:fill="FFFFFF"/>
          </w:rPr>
          <w:delText>viia</w:delText>
        </w:r>
      </w:del>
      <w:r w:rsidR="00202E6D">
        <w:rPr>
          <w:rFonts w:ascii="Times New Roman" w:hAnsi="Times New Roman" w:cs="Times New Roman"/>
          <w:color w:val="202020"/>
          <w:sz w:val="24"/>
          <w:szCs w:val="24"/>
          <w:shd w:val="clear" w:color="auto" w:fill="FFFFFF"/>
        </w:rPr>
        <w:t xml:space="preserve"> läbi </w:t>
      </w:r>
      <w:ins w:id="275" w:author="Mari Koik" w:date="2024-05-20T17:10:00Z">
        <w:r w:rsidR="00B2255A">
          <w:rPr>
            <w:rFonts w:ascii="Times New Roman" w:hAnsi="Times New Roman" w:cs="Times New Roman"/>
            <w:color w:val="202020"/>
            <w:sz w:val="24"/>
            <w:szCs w:val="24"/>
            <w:shd w:val="clear" w:color="auto" w:fill="FFFFFF"/>
          </w:rPr>
          <w:t xml:space="preserve">viia </w:t>
        </w:r>
      </w:ins>
      <w:r w:rsidR="00202E6D">
        <w:rPr>
          <w:rFonts w:ascii="Times New Roman" w:hAnsi="Times New Roman" w:cs="Times New Roman"/>
          <w:color w:val="202020"/>
          <w:sz w:val="24"/>
          <w:szCs w:val="24"/>
          <w:shd w:val="clear" w:color="auto" w:fill="FFFFFF"/>
        </w:rPr>
        <w:t>mikrokvalifikatsiooniõpet, kui mikrokvalifikatsiooniõpe vastab käesolevas seaduses esitatud nõuetele</w:t>
      </w:r>
      <w:bookmarkEnd w:id="261"/>
      <w:r w:rsidR="00202E6D">
        <w:rPr>
          <w:rFonts w:ascii="Times New Roman" w:hAnsi="Times New Roman" w:cs="Times New Roman"/>
          <w:color w:val="202020"/>
          <w:sz w:val="24"/>
          <w:szCs w:val="24"/>
          <w:shd w:val="clear" w:color="auto" w:fill="FFFFFF"/>
        </w:rPr>
        <w:t>.“</w:t>
      </w:r>
      <w:r w:rsidR="00BA7082">
        <w:rPr>
          <w:rFonts w:ascii="Times New Roman" w:hAnsi="Times New Roman" w:cs="Times New Roman"/>
          <w:color w:val="202020"/>
          <w:sz w:val="24"/>
          <w:szCs w:val="24"/>
          <w:shd w:val="clear" w:color="auto" w:fill="FFFFFF"/>
        </w:rPr>
        <w:t>.</w:t>
      </w:r>
    </w:p>
    <w:bookmarkEnd w:id="258"/>
    <w:p w14:paraId="095812C9" w14:textId="77777777" w:rsidR="00F325F5" w:rsidRPr="004A0C36" w:rsidRDefault="00F325F5" w:rsidP="004A0C36">
      <w:pPr>
        <w:spacing w:after="0" w:line="240" w:lineRule="auto"/>
        <w:jc w:val="both"/>
        <w:rPr>
          <w:rFonts w:ascii="Times New Roman" w:hAnsi="Times New Roman" w:cs="Times New Roman"/>
          <w:b/>
          <w:bCs/>
          <w:color w:val="202020"/>
          <w:sz w:val="24"/>
          <w:szCs w:val="24"/>
          <w:shd w:val="clear" w:color="auto" w:fill="FFFFFF"/>
        </w:rPr>
      </w:pPr>
    </w:p>
    <w:p w14:paraId="4B27AA82" w14:textId="25A36B4C" w:rsidR="00501AC8" w:rsidRDefault="00501AC8" w:rsidP="004A0C36">
      <w:pPr>
        <w:spacing w:after="0" w:line="240" w:lineRule="auto"/>
        <w:jc w:val="both"/>
        <w:rPr>
          <w:rFonts w:ascii="Times New Roman" w:hAnsi="Times New Roman" w:cs="Times New Roman"/>
          <w:b/>
          <w:sz w:val="24"/>
          <w:szCs w:val="24"/>
        </w:rPr>
      </w:pPr>
      <w:r w:rsidRPr="004A0C36">
        <w:rPr>
          <w:rFonts w:ascii="Times New Roman" w:hAnsi="Times New Roman" w:cs="Times New Roman"/>
          <w:b/>
          <w:bCs/>
          <w:color w:val="202020"/>
          <w:sz w:val="24"/>
          <w:szCs w:val="24"/>
          <w:shd w:val="clear" w:color="auto" w:fill="FFFFFF"/>
        </w:rPr>
        <w:t xml:space="preserve">§ 2. </w:t>
      </w:r>
      <w:bookmarkStart w:id="276" w:name="_Hlk163651616"/>
      <w:r w:rsidRPr="004A0C36">
        <w:rPr>
          <w:rFonts w:ascii="Times New Roman" w:hAnsi="Times New Roman" w:cs="Times New Roman"/>
          <w:b/>
          <w:sz w:val="24"/>
          <w:szCs w:val="24"/>
        </w:rPr>
        <w:t>Keeleseaduse muutmine</w:t>
      </w:r>
    </w:p>
    <w:p w14:paraId="4B2AD732" w14:textId="77777777" w:rsidR="00DC52C7" w:rsidRPr="004A0C36" w:rsidRDefault="00DC52C7" w:rsidP="004A0C36">
      <w:pPr>
        <w:spacing w:after="0" w:line="240" w:lineRule="auto"/>
        <w:jc w:val="both"/>
        <w:rPr>
          <w:rFonts w:ascii="Times New Roman" w:hAnsi="Times New Roman" w:cs="Times New Roman"/>
          <w:b/>
          <w:sz w:val="24"/>
          <w:szCs w:val="24"/>
        </w:rPr>
      </w:pPr>
    </w:p>
    <w:p w14:paraId="4BC512CB" w14:textId="1CFB3B56"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shd w:val="clear" w:color="auto" w:fill="FFFFFF"/>
        </w:rPr>
      </w:pPr>
      <w:r w:rsidRPr="004A0C36">
        <w:rPr>
          <w:rFonts w:ascii="Times New Roman" w:eastAsia="Times New Roman" w:hAnsi="Times New Roman" w:cs="Times New Roman"/>
          <w:color w:val="202020"/>
          <w:sz w:val="24"/>
          <w:szCs w:val="24"/>
          <w:lang w:eastAsia="et-EE"/>
        </w:rPr>
        <w:t xml:space="preserve">Keeleseaduse </w:t>
      </w:r>
      <w:r w:rsidRPr="004A0C36">
        <w:rPr>
          <w:rFonts w:ascii="Times New Roman" w:hAnsi="Times New Roman" w:cs="Times New Roman"/>
          <w:color w:val="000000" w:themeColor="text1"/>
          <w:sz w:val="24"/>
          <w:szCs w:val="24"/>
        </w:rPr>
        <w:t xml:space="preserve">§ 28 lõikes 3, </w:t>
      </w:r>
      <w:r w:rsidR="00DC52C7">
        <w:rPr>
          <w:rFonts w:ascii="Times New Roman" w:eastAsia="Times New Roman" w:hAnsi="Times New Roman" w:cs="Times New Roman"/>
          <w:color w:val="000000" w:themeColor="text1"/>
          <w:sz w:val="24"/>
          <w:szCs w:val="24"/>
          <w:bdr w:val="none" w:sz="0" w:space="0" w:color="auto" w:frame="1"/>
          <w:lang w:eastAsia="et-EE"/>
        </w:rPr>
        <w:t>§-s</w:t>
      </w:r>
      <w:r w:rsidRPr="004A0C36">
        <w:rPr>
          <w:rFonts w:ascii="Times New Roman" w:eastAsia="Times New Roman" w:hAnsi="Times New Roman" w:cs="Times New Roman"/>
          <w:color w:val="000000" w:themeColor="text1"/>
          <w:sz w:val="24"/>
          <w:szCs w:val="24"/>
          <w:bdr w:val="none" w:sz="0" w:space="0" w:color="auto" w:frame="1"/>
          <w:lang w:eastAsia="et-EE"/>
        </w:rPr>
        <w:t xml:space="preserve"> 28</w:t>
      </w:r>
      <w:r w:rsidRPr="004A0C36">
        <w:rPr>
          <w:rFonts w:ascii="Times New Roman" w:eastAsia="Times New Roman" w:hAnsi="Times New Roman" w:cs="Times New Roman"/>
          <w:color w:val="000000" w:themeColor="text1"/>
          <w:sz w:val="24"/>
          <w:szCs w:val="24"/>
          <w:bdr w:val="none" w:sz="0" w:space="0" w:color="auto" w:frame="1"/>
          <w:vertAlign w:val="superscript"/>
          <w:lang w:eastAsia="et-EE"/>
        </w:rPr>
        <w:t>4</w:t>
      </w:r>
      <w:r w:rsidRPr="004A0C36">
        <w:rPr>
          <w:rFonts w:ascii="Times New Roman" w:hAnsi="Times New Roman" w:cs="Times New Roman"/>
          <w:color w:val="000000" w:themeColor="text1"/>
          <w:sz w:val="24"/>
          <w:szCs w:val="24"/>
        </w:rPr>
        <w:t xml:space="preserve"> </w:t>
      </w:r>
      <w:r w:rsidR="00DC52C7">
        <w:rPr>
          <w:rFonts w:ascii="Times New Roman" w:hAnsi="Times New Roman" w:cs="Times New Roman"/>
          <w:color w:val="000000" w:themeColor="text1"/>
          <w:sz w:val="24"/>
          <w:szCs w:val="24"/>
        </w:rPr>
        <w:t xml:space="preserve">ja </w:t>
      </w:r>
      <w:r w:rsidRPr="004A0C36">
        <w:rPr>
          <w:rFonts w:ascii="Times New Roman" w:eastAsia="Times New Roman" w:hAnsi="Times New Roman" w:cs="Times New Roman"/>
          <w:color w:val="000000" w:themeColor="text1"/>
          <w:sz w:val="24"/>
          <w:szCs w:val="24"/>
          <w:bdr w:val="none" w:sz="0" w:space="0" w:color="auto" w:frame="1"/>
          <w:lang w:eastAsia="et-EE"/>
        </w:rPr>
        <w:t xml:space="preserve">§ </w:t>
      </w:r>
      <w:r w:rsidRPr="004A0C36">
        <w:rPr>
          <w:rFonts w:ascii="Times New Roman" w:hAnsi="Times New Roman" w:cs="Times New Roman"/>
          <w:color w:val="000000" w:themeColor="text1"/>
          <w:sz w:val="24"/>
          <w:szCs w:val="24"/>
        </w:rPr>
        <w:t xml:space="preserve">30 lõikes 2 </w:t>
      </w:r>
      <w:r w:rsidRPr="004A0C36">
        <w:rPr>
          <w:rFonts w:ascii="Times New Roman" w:eastAsia="Times New Roman" w:hAnsi="Times New Roman" w:cs="Times New Roman"/>
          <w:color w:val="000000" w:themeColor="text1"/>
          <w:sz w:val="24"/>
          <w:szCs w:val="24"/>
          <w:lang w:eastAsia="et-EE"/>
        </w:rPr>
        <w:t xml:space="preserve">asendatakse </w:t>
      </w:r>
      <w:r w:rsidRPr="004A0C36">
        <w:rPr>
          <w:rFonts w:ascii="Times New Roman" w:hAnsi="Times New Roman" w:cs="Times New Roman"/>
          <w:color w:val="000000" w:themeColor="text1"/>
          <w:sz w:val="24"/>
          <w:szCs w:val="24"/>
          <w:lang w:eastAsia="et-EE"/>
        </w:rPr>
        <w:t>sõnad „</w:t>
      </w:r>
      <w:r w:rsidRPr="004A0C36">
        <w:rPr>
          <w:rFonts w:ascii="Times New Roman" w:hAnsi="Times New Roman" w:cs="Times New Roman"/>
          <w:color w:val="000000" w:themeColor="text1"/>
          <w:sz w:val="24"/>
          <w:szCs w:val="24"/>
          <w:shd w:val="clear" w:color="auto" w:fill="FFFFFF"/>
        </w:rPr>
        <w:t>täienduskoolitusasutuse pidaja“ sõnaga „täienduskoolitusasutus“</w:t>
      </w:r>
      <w:r w:rsidR="00435AE1" w:rsidRPr="004A0C36">
        <w:rPr>
          <w:rFonts w:ascii="Times New Roman" w:hAnsi="Times New Roman" w:cs="Times New Roman"/>
          <w:sz w:val="24"/>
          <w:szCs w:val="24"/>
        </w:rPr>
        <w:t xml:space="preserve"> </w:t>
      </w:r>
      <w:r w:rsidR="00435AE1" w:rsidRPr="004A0C36">
        <w:rPr>
          <w:rFonts w:ascii="Times New Roman" w:hAnsi="Times New Roman" w:cs="Times New Roman"/>
          <w:color w:val="000000" w:themeColor="text1"/>
          <w:sz w:val="24"/>
          <w:szCs w:val="24"/>
          <w:shd w:val="clear" w:color="auto" w:fill="FFFFFF"/>
        </w:rPr>
        <w:t>vastavas käändes</w:t>
      </w:r>
      <w:r w:rsidR="00DC52C7">
        <w:rPr>
          <w:rFonts w:ascii="Times New Roman" w:hAnsi="Times New Roman" w:cs="Times New Roman"/>
          <w:color w:val="000000" w:themeColor="text1"/>
          <w:sz w:val="24"/>
          <w:szCs w:val="24"/>
          <w:shd w:val="clear" w:color="auto" w:fill="FFFFFF"/>
        </w:rPr>
        <w:t>.</w:t>
      </w:r>
    </w:p>
    <w:bookmarkEnd w:id="276"/>
    <w:p w14:paraId="529CA274" w14:textId="7777777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p>
    <w:p w14:paraId="66DE7C5E" w14:textId="42475928" w:rsidR="00BD2CBF" w:rsidRPr="00BD2CBF" w:rsidRDefault="00501AC8" w:rsidP="00BD2CBF">
      <w:pPr>
        <w:pStyle w:val="Loendilik"/>
        <w:shd w:val="clear" w:color="auto" w:fill="FFFFFF" w:themeFill="background1"/>
        <w:ind w:left="0"/>
        <w:rPr>
          <w:rFonts w:ascii="Times New Roman" w:hAnsi="Times New Roman" w:cs="Times New Roman"/>
          <w:b/>
          <w:bCs/>
          <w:color w:val="202020"/>
          <w:sz w:val="24"/>
          <w:szCs w:val="24"/>
          <w:shd w:val="clear" w:color="auto" w:fill="FFFFFF"/>
        </w:rPr>
      </w:pPr>
      <w:r w:rsidRPr="004A0C36">
        <w:rPr>
          <w:rFonts w:ascii="Times New Roman" w:hAnsi="Times New Roman" w:cs="Times New Roman"/>
          <w:b/>
          <w:bCs/>
          <w:color w:val="202020"/>
          <w:sz w:val="24"/>
          <w:szCs w:val="24"/>
          <w:shd w:val="clear" w:color="auto" w:fill="FFFFFF"/>
        </w:rPr>
        <w:t>§ 3</w:t>
      </w:r>
      <w:r w:rsidR="00EA3640" w:rsidRPr="004A0C36">
        <w:rPr>
          <w:rFonts w:ascii="Times New Roman" w:hAnsi="Times New Roman" w:cs="Times New Roman"/>
          <w:b/>
          <w:bCs/>
          <w:color w:val="202020"/>
          <w:sz w:val="24"/>
          <w:szCs w:val="24"/>
          <w:shd w:val="clear" w:color="auto" w:fill="FFFFFF"/>
        </w:rPr>
        <w:t>.</w:t>
      </w:r>
      <w:r w:rsidRPr="004A0C36">
        <w:rPr>
          <w:rFonts w:ascii="Times New Roman" w:hAnsi="Times New Roman" w:cs="Times New Roman"/>
          <w:b/>
          <w:bCs/>
          <w:color w:val="202020"/>
          <w:sz w:val="24"/>
          <w:szCs w:val="24"/>
          <w:shd w:val="clear" w:color="auto" w:fill="FFFFFF"/>
        </w:rPr>
        <w:t xml:space="preserve"> </w:t>
      </w:r>
      <w:r w:rsidR="00BD2CBF" w:rsidRPr="00BD2CBF">
        <w:rPr>
          <w:rFonts w:ascii="Times New Roman" w:hAnsi="Times New Roman" w:cs="Times New Roman"/>
          <w:b/>
          <w:bCs/>
          <w:color w:val="202020"/>
          <w:sz w:val="24"/>
          <w:szCs w:val="24"/>
          <w:shd w:val="clear" w:color="auto" w:fill="FFFFFF"/>
        </w:rPr>
        <w:t>K</w:t>
      </w:r>
      <w:r w:rsidR="00BD2CBF">
        <w:rPr>
          <w:rFonts w:ascii="Times New Roman" w:hAnsi="Times New Roman" w:cs="Times New Roman"/>
          <w:b/>
          <w:bCs/>
          <w:color w:val="202020"/>
          <w:sz w:val="24"/>
          <w:szCs w:val="24"/>
          <w:shd w:val="clear" w:color="auto" w:fill="FFFFFF"/>
        </w:rPr>
        <w:t>odakondsuse se</w:t>
      </w:r>
      <w:r w:rsidR="00BD2CBF" w:rsidRPr="00BD2CBF">
        <w:rPr>
          <w:rFonts w:ascii="Times New Roman" w:hAnsi="Times New Roman" w:cs="Times New Roman"/>
          <w:b/>
          <w:bCs/>
          <w:color w:val="202020"/>
          <w:sz w:val="24"/>
          <w:szCs w:val="24"/>
          <w:shd w:val="clear" w:color="auto" w:fill="FFFFFF"/>
        </w:rPr>
        <w:t>aduse muutmine</w:t>
      </w:r>
    </w:p>
    <w:p w14:paraId="00560356" w14:textId="77777777" w:rsidR="00BD2CBF" w:rsidRPr="00BD2CBF" w:rsidRDefault="00BD2CBF" w:rsidP="00BD2CBF">
      <w:pPr>
        <w:pStyle w:val="Loendilik"/>
        <w:shd w:val="clear" w:color="auto" w:fill="FFFFFF" w:themeFill="background1"/>
        <w:ind w:left="0"/>
        <w:rPr>
          <w:rFonts w:ascii="Times New Roman" w:hAnsi="Times New Roman" w:cs="Times New Roman"/>
          <w:color w:val="202020"/>
          <w:sz w:val="24"/>
          <w:szCs w:val="24"/>
          <w:shd w:val="clear" w:color="auto" w:fill="FFFFFF"/>
        </w:rPr>
      </w:pPr>
    </w:p>
    <w:p w14:paraId="7ECA9DE8" w14:textId="1A3C8599" w:rsidR="00BD2CBF" w:rsidRPr="00BD2CBF" w:rsidRDefault="00BD2CBF" w:rsidP="00BD2CBF">
      <w:pPr>
        <w:pStyle w:val="Loendilik"/>
        <w:ind w:left="0"/>
        <w:rPr>
          <w:rFonts w:ascii="Times New Roman" w:hAnsi="Times New Roman" w:cs="Times New Roman"/>
          <w:color w:val="202020"/>
          <w:sz w:val="24"/>
          <w:szCs w:val="24"/>
          <w:shd w:val="clear" w:color="auto" w:fill="FFFFFF"/>
        </w:rPr>
      </w:pPr>
      <w:r w:rsidRPr="00BD2CBF">
        <w:rPr>
          <w:rFonts w:ascii="Times New Roman" w:hAnsi="Times New Roman" w:cs="Times New Roman"/>
          <w:color w:val="202020"/>
          <w:sz w:val="24"/>
          <w:szCs w:val="24"/>
          <w:shd w:val="clear" w:color="auto" w:fill="FFFFFF"/>
        </w:rPr>
        <w:t>K</w:t>
      </w:r>
      <w:r>
        <w:rPr>
          <w:rFonts w:ascii="Times New Roman" w:hAnsi="Times New Roman" w:cs="Times New Roman"/>
          <w:color w:val="202020"/>
          <w:sz w:val="24"/>
          <w:szCs w:val="24"/>
          <w:shd w:val="clear" w:color="auto" w:fill="FFFFFF"/>
        </w:rPr>
        <w:t xml:space="preserve">odakondsuse </w:t>
      </w:r>
      <w:r w:rsidRPr="00BD2CBF">
        <w:rPr>
          <w:rFonts w:ascii="Times New Roman" w:hAnsi="Times New Roman" w:cs="Times New Roman"/>
          <w:color w:val="202020"/>
          <w:sz w:val="24"/>
          <w:szCs w:val="24"/>
          <w:shd w:val="clear" w:color="auto" w:fill="FFFFFF"/>
        </w:rPr>
        <w:t>seaduse § 8</w:t>
      </w:r>
      <w:r w:rsidRPr="00BD2CBF">
        <w:rPr>
          <w:rFonts w:ascii="Times New Roman" w:hAnsi="Times New Roman" w:cs="Times New Roman"/>
          <w:color w:val="202020"/>
          <w:sz w:val="24"/>
          <w:szCs w:val="24"/>
          <w:shd w:val="clear" w:color="auto" w:fill="FFFFFF"/>
          <w:vertAlign w:val="superscript"/>
        </w:rPr>
        <w:t>1</w:t>
      </w:r>
      <w:r w:rsidRPr="00BD2CBF">
        <w:rPr>
          <w:rFonts w:ascii="Times New Roman" w:hAnsi="Times New Roman" w:cs="Times New Roman"/>
          <w:color w:val="202020"/>
          <w:sz w:val="24"/>
          <w:szCs w:val="24"/>
          <w:shd w:val="clear" w:color="auto" w:fill="FFFFFF"/>
        </w:rPr>
        <w:t xml:space="preserve"> lõikes </w:t>
      </w:r>
      <w:r>
        <w:rPr>
          <w:rFonts w:ascii="Times New Roman" w:hAnsi="Times New Roman" w:cs="Times New Roman"/>
          <w:color w:val="202020"/>
          <w:sz w:val="24"/>
          <w:szCs w:val="24"/>
          <w:shd w:val="clear" w:color="auto" w:fill="FFFFFF"/>
        </w:rPr>
        <w:t>1</w:t>
      </w:r>
      <w:r w:rsidRPr="00BD2CBF">
        <w:rPr>
          <w:rFonts w:ascii="Times New Roman" w:hAnsi="Times New Roman" w:cs="Times New Roman"/>
          <w:color w:val="202020"/>
          <w:sz w:val="24"/>
          <w:szCs w:val="24"/>
          <w:shd w:val="clear" w:color="auto" w:fill="FFFFFF"/>
        </w:rPr>
        <w:t xml:space="preserve"> asendatakse sõnad „täienduskoolitusasutuse pidaja</w:t>
      </w:r>
      <w:r>
        <w:rPr>
          <w:rFonts w:ascii="Times New Roman" w:hAnsi="Times New Roman" w:cs="Times New Roman"/>
          <w:color w:val="202020"/>
          <w:sz w:val="24"/>
          <w:szCs w:val="24"/>
          <w:shd w:val="clear" w:color="auto" w:fill="FFFFFF"/>
        </w:rPr>
        <w:t>le</w:t>
      </w:r>
      <w:r w:rsidRPr="00BD2CBF">
        <w:rPr>
          <w:rFonts w:ascii="Times New Roman" w:hAnsi="Times New Roman" w:cs="Times New Roman"/>
          <w:color w:val="202020"/>
          <w:sz w:val="24"/>
          <w:szCs w:val="24"/>
          <w:shd w:val="clear" w:color="auto" w:fill="FFFFFF"/>
        </w:rPr>
        <w:t>“ sõnaga „täienduskoolitusasutus</w:t>
      </w:r>
      <w:r>
        <w:rPr>
          <w:rFonts w:ascii="Times New Roman" w:hAnsi="Times New Roman" w:cs="Times New Roman"/>
          <w:color w:val="202020"/>
          <w:sz w:val="24"/>
          <w:szCs w:val="24"/>
          <w:shd w:val="clear" w:color="auto" w:fill="FFFFFF"/>
        </w:rPr>
        <w:t>ele</w:t>
      </w:r>
      <w:r w:rsidRPr="00BD2CBF">
        <w:rPr>
          <w:rFonts w:ascii="Times New Roman" w:hAnsi="Times New Roman" w:cs="Times New Roman"/>
          <w:color w:val="202020"/>
          <w:sz w:val="24"/>
          <w:szCs w:val="24"/>
          <w:shd w:val="clear" w:color="auto" w:fill="FFFFFF"/>
        </w:rPr>
        <w:t>“.</w:t>
      </w:r>
    </w:p>
    <w:p w14:paraId="20D30946" w14:textId="77777777" w:rsidR="00BD2CBF" w:rsidRDefault="00BD2CBF" w:rsidP="004A0C36">
      <w:pPr>
        <w:pStyle w:val="Loendilik"/>
        <w:shd w:val="clear" w:color="auto" w:fill="FFFFFF" w:themeFill="background1"/>
        <w:spacing w:after="0" w:line="240" w:lineRule="auto"/>
        <w:ind w:left="0"/>
        <w:contextualSpacing w:val="0"/>
        <w:jc w:val="both"/>
        <w:rPr>
          <w:rFonts w:ascii="Times New Roman" w:hAnsi="Times New Roman" w:cs="Times New Roman"/>
          <w:b/>
          <w:bCs/>
          <w:color w:val="202020"/>
          <w:sz w:val="24"/>
          <w:szCs w:val="24"/>
          <w:shd w:val="clear" w:color="auto" w:fill="FFFFFF"/>
        </w:rPr>
      </w:pPr>
    </w:p>
    <w:p w14:paraId="5E111B5F" w14:textId="1C283BD9" w:rsidR="00501AC8" w:rsidRPr="004A0C36" w:rsidRDefault="00BD2CBF" w:rsidP="004A0C36">
      <w:pPr>
        <w:pStyle w:val="Loendilik"/>
        <w:shd w:val="clear" w:color="auto" w:fill="FFFFFF" w:themeFill="background1"/>
        <w:spacing w:after="0" w:line="240" w:lineRule="auto"/>
        <w:ind w:left="0"/>
        <w:contextualSpacing w:val="0"/>
        <w:jc w:val="both"/>
        <w:rPr>
          <w:rFonts w:ascii="Times New Roman" w:hAnsi="Times New Roman" w:cs="Times New Roman"/>
          <w:b/>
          <w:bCs/>
          <w:color w:val="202020"/>
          <w:sz w:val="24"/>
          <w:szCs w:val="24"/>
        </w:rPr>
      </w:pPr>
      <w:r>
        <w:rPr>
          <w:rFonts w:ascii="Times New Roman" w:hAnsi="Times New Roman" w:cs="Times New Roman"/>
          <w:b/>
          <w:bCs/>
          <w:color w:val="202020"/>
          <w:sz w:val="24"/>
          <w:szCs w:val="24"/>
          <w:shd w:val="clear" w:color="auto" w:fill="FFFFFF"/>
        </w:rPr>
        <w:t xml:space="preserve">§ 4. </w:t>
      </w:r>
      <w:r w:rsidR="00501AC8" w:rsidRPr="004A0C36">
        <w:rPr>
          <w:rFonts w:ascii="Times New Roman" w:hAnsi="Times New Roman" w:cs="Times New Roman"/>
          <w:b/>
          <w:bCs/>
          <w:color w:val="202020"/>
          <w:sz w:val="24"/>
          <w:szCs w:val="24"/>
          <w:shd w:val="clear" w:color="auto" w:fill="FFFFFF"/>
        </w:rPr>
        <w:t>Riigilõivuseaduse muutmine</w:t>
      </w:r>
    </w:p>
    <w:p w14:paraId="5154068B" w14:textId="77777777" w:rsidR="00501AC8" w:rsidRPr="004A0C36" w:rsidRDefault="00501AC8" w:rsidP="004A0C36">
      <w:pPr>
        <w:pStyle w:val="Loendilik"/>
        <w:shd w:val="clear" w:color="auto" w:fill="FFFFFF"/>
        <w:spacing w:after="0" w:line="240" w:lineRule="auto"/>
        <w:ind w:left="0"/>
        <w:contextualSpacing w:val="0"/>
        <w:jc w:val="both"/>
        <w:rPr>
          <w:rFonts w:ascii="Times New Roman" w:hAnsi="Times New Roman" w:cs="Times New Roman"/>
          <w:sz w:val="24"/>
          <w:szCs w:val="24"/>
        </w:rPr>
      </w:pPr>
    </w:p>
    <w:p w14:paraId="7B03E919" w14:textId="77777777" w:rsidR="007E3409" w:rsidRDefault="00501AC8" w:rsidP="004A0C36">
      <w:pPr>
        <w:spacing w:after="0" w:line="240" w:lineRule="auto"/>
        <w:jc w:val="both"/>
        <w:rPr>
          <w:rFonts w:ascii="Times New Roman" w:hAnsi="Times New Roman" w:cs="Times New Roman"/>
          <w:sz w:val="24"/>
          <w:szCs w:val="24"/>
        </w:rPr>
      </w:pPr>
      <w:r w:rsidRPr="004A0C36">
        <w:rPr>
          <w:rFonts w:ascii="Times New Roman" w:hAnsi="Times New Roman" w:cs="Times New Roman"/>
          <w:sz w:val="24"/>
          <w:szCs w:val="24"/>
        </w:rPr>
        <w:t>Riigilõivuseaduse</w:t>
      </w:r>
      <w:r w:rsidR="007E3409">
        <w:rPr>
          <w:rFonts w:ascii="Times New Roman" w:hAnsi="Times New Roman" w:cs="Times New Roman"/>
          <w:sz w:val="24"/>
          <w:szCs w:val="24"/>
        </w:rPr>
        <w:t>s tehakse järgmised muudatused:</w:t>
      </w:r>
    </w:p>
    <w:p w14:paraId="390EDF57" w14:textId="77777777" w:rsidR="007E3409" w:rsidRDefault="007E3409" w:rsidP="004A0C36">
      <w:pPr>
        <w:spacing w:after="0" w:line="240" w:lineRule="auto"/>
        <w:jc w:val="both"/>
        <w:rPr>
          <w:rFonts w:ascii="Times New Roman" w:hAnsi="Times New Roman" w:cs="Times New Roman"/>
          <w:sz w:val="24"/>
          <w:szCs w:val="24"/>
        </w:rPr>
      </w:pPr>
    </w:p>
    <w:p w14:paraId="0388F718" w14:textId="009FA7D0" w:rsidR="007E3409" w:rsidRDefault="007E3409" w:rsidP="004A0C3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1) </w:t>
      </w:r>
      <w:r w:rsidRPr="007E3409">
        <w:rPr>
          <w:rFonts w:ascii="Times New Roman" w:hAnsi="Times New Roman" w:cs="Times New Roman"/>
          <w:sz w:val="24"/>
          <w:szCs w:val="24"/>
        </w:rPr>
        <w:t xml:space="preserve">seadust täiendatakse </w:t>
      </w:r>
      <w:del w:id="277" w:author="Helen Uustalu" w:date="2024-05-09T11:50:00Z">
        <w:r w:rsidRPr="007E3409" w:rsidDel="0017444D">
          <w:rPr>
            <w:rFonts w:ascii="Times New Roman" w:hAnsi="Times New Roman" w:cs="Times New Roman"/>
            <w:sz w:val="24"/>
            <w:szCs w:val="24"/>
          </w:rPr>
          <w:delText xml:space="preserve">paragrahviga </w:delText>
        </w:r>
      </w:del>
      <w:ins w:id="278" w:author="Helen Uustalu" w:date="2024-05-09T11:50:00Z">
        <w:r w:rsidR="0017444D">
          <w:rPr>
            <w:rFonts w:ascii="Times New Roman" w:hAnsi="Times New Roman" w:cs="Times New Roman"/>
            <w:sz w:val="24"/>
            <w:szCs w:val="24"/>
          </w:rPr>
          <w:t>§-ga</w:t>
        </w:r>
        <w:r w:rsidR="0017444D" w:rsidRPr="007E3409">
          <w:rPr>
            <w:rFonts w:ascii="Times New Roman" w:hAnsi="Times New Roman" w:cs="Times New Roman"/>
            <w:sz w:val="24"/>
            <w:szCs w:val="24"/>
          </w:rPr>
          <w:t xml:space="preserve"> </w:t>
        </w:r>
      </w:ins>
      <w:r>
        <w:rPr>
          <w:rFonts w:ascii="Times New Roman" w:hAnsi="Times New Roman" w:cs="Times New Roman"/>
          <w:sz w:val="24"/>
          <w:szCs w:val="24"/>
        </w:rPr>
        <w:t>56</w:t>
      </w:r>
      <w:r w:rsidRPr="007E3409">
        <w:rPr>
          <w:rFonts w:ascii="Times New Roman" w:hAnsi="Times New Roman" w:cs="Times New Roman"/>
          <w:sz w:val="24"/>
          <w:szCs w:val="24"/>
          <w:vertAlign w:val="superscript"/>
        </w:rPr>
        <w:t>4</w:t>
      </w:r>
      <w:r w:rsidRPr="007E3409">
        <w:rPr>
          <w:rFonts w:ascii="Times New Roman" w:hAnsi="Times New Roman" w:cs="Times New Roman"/>
          <w:sz w:val="24"/>
          <w:szCs w:val="24"/>
        </w:rPr>
        <w:t xml:space="preserve"> järgmises sõnastuses</w:t>
      </w:r>
      <w:r>
        <w:rPr>
          <w:rFonts w:ascii="Times New Roman" w:hAnsi="Times New Roman" w:cs="Times New Roman"/>
          <w:sz w:val="24"/>
          <w:szCs w:val="24"/>
        </w:rPr>
        <w:t>:</w:t>
      </w:r>
    </w:p>
    <w:p w14:paraId="6E5C0B96" w14:textId="77777777" w:rsidR="007E3409" w:rsidRDefault="007E3409" w:rsidP="004A0C36">
      <w:pPr>
        <w:spacing w:after="0" w:line="240" w:lineRule="auto"/>
        <w:jc w:val="both"/>
        <w:rPr>
          <w:rFonts w:ascii="Times New Roman" w:hAnsi="Times New Roman" w:cs="Times New Roman"/>
          <w:sz w:val="24"/>
          <w:szCs w:val="24"/>
        </w:rPr>
      </w:pPr>
    </w:p>
    <w:p w14:paraId="3BC52BAF" w14:textId="5ED04823" w:rsidR="007E3409" w:rsidRPr="004A0C36" w:rsidRDefault="0010047B" w:rsidP="007E3409">
      <w:pPr>
        <w:pStyle w:val="Normaallaadveeb"/>
        <w:shd w:val="clear" w:color="auto" w:fill="FFFFFF" w:themeFill="background1"/>
        <w:spacing w:before="0" w:beforeAutospacing="0" w:after="0" w:afterAutospacing="0"/>
        <w:jc w:val="both"/>
        <w:rPr>
          <w:color w:val="000000" w:themeColor="text1"/>
        </w:rPr>
      </w:pPr>
      <w:bookmarkStart w:id="279" w:name="_Hlk137806947"/>
      <w:ins w:id="280" w:author="Mari Koik" w:date="2024-05-20T14:56:00Z">
        <w:r>
          <w:rPr>
            <w:b/>
            <w:bCs/>
            <w:color w:val="202020"/>
            <w:bdr w:val="none" w:sz="0" w:space="0" w:color="auto" w:frame="1"/>
          </w:rPr>
          <w:t>„</w:t>
        </w:r>
      </w:ins>
      <w:r w:rsidR="007E3409" w:rsidRPr="004A0C36">
        <w:rPr>
          <w:b/>
          <w:bCs/>
          <w:color w:val="202020"/>
          <w:bdr w:val="none" w:sz="0" w:space="0" w:color="auto" w:frame="1"/>
        </w:rPr>
        <w:t>§ 5</w:t>
      </w:r>
      <w:r w:rsidR="007E3409">
        <w:rPr>
          <w:b/>
          <w:bCs/>
          <w:color w:val="202020"/>
          <w:bdr w:val="none" w:sz="0" w:space="0" w:color="auto" w:frame="1"/>
        </w:rPr>
        <w:t>6</w:t>
      </w:r>
      <w:r w:rsidR="007E3409">
        <w:rPr>
          <w:b/>
          <w:bCs/>
          <w:color w:val="202020"/>
          <w:bdr w:val="none" w:sz="0" w:space="0" w:color="auto" w:frame="1"/>
          <w:vertAlign w:val="superscript"/>
        </w:rPr>
        <w:t>4</w:t>
      </w:r>
      <w:r w:rsidR="007E3409" w:rsidRPr="004A0C36">
        <w:rPr>
          <w:b/>
          <w:bCs/>
          <w:color w:val="000000" w:themeColor="text1"/>
          <w:shd w:val="clear" w:color="auto" w:fill="FFFFFF"/>
        </w:rPr>
        <w:t xml:space="preserve">. </w:t>
      </w:r>
      <w:r w:rsidR="007E3409">
        <w:rPr>
          <w:b/>
          <w:bCs/>
          <w:color w:val="000000" w:themeColor="text1"/>
          <w:shd w:val="clear" w:color="auto" w:fill="FFFFFF"/>
        </w:rPr>
        <w:t>Täiskasvanute koolituse seaduse alusel mikrokvalifikatsiooniõppe läbiviimise tegevusloa taotluse läbivaatamine</w:t>
      </w:r>
    </w:p>
    <w:bookmarkEnd w:id="279"/>
    <w:p w14:paraId="1629B7F6" w14:textId="77777777" w:rsidR="007E3409" w:rsidRPr="004A0C36" w:rsidRDefault="007E3409" w:rsidP="007E3409">
      <w:pPr>
        <w:spacing w:after="0" w:line="240" w:lineRule="auto"/>
        <w:jc w:val="both"/>
        <w:rPr>
          <w:rFonts w:ascii="Times New Roman" w:hAnsi="Times New Roman" w:cs="Times New Roman"/>
          <w:sz w:val="24"/>
          <w:szCs w:val="24"/>
        </w:rPr>
      </w:pPr>
    </w:p>
    <w:p w14:paraId="5983149C" w14:textId="5A0A9B52" w:rsidR="007E3409" w:rsidRPr="004A0C36" w:rsidRDefault="007E3409" w:rsidP="007E3409">
      <w:pPr>
        <w:spacing w:after="0" w:line="240" w:lineRule="auto"/>
        <w:jc w:val="both"/>
        <w:rPr>
          <w:rFonts w:ascii="Times New Roman" w:hAnsi="Times New Roman" w:cs="Times New Roman"/>
          <w:color w:val="202020"/>
          <w:sz w:val="24"/>
          <w:szCs w:val="24"/>
          <w:shd w:val="clear" w:color="auto" w:fill="FFFFFF"/>
        </w:rPr>
      </w:pPr>
      <w:bookmarkStart w:id="281" w:name="_Hlk101779355"/>
      <w:r w:rsidRPr="004A0C36">
        <w:rPr>
          <w:rFonts w:ascii="Times New Roman" w:hAnsi="Times New Roman" w:cs="Times New Roman"/>
          <w:color w:val="202020"/>
          <w:sz w:val="24"/>
          <w:szCs w:val="24"/>
          <w:shd w:val="clear" w:color="auto" w:fill="FFFFFF"/>
        </w:rPr>
        <w:t xml:space="preserve">Mikrokvalifikatsiooniõppe </w:t>
      </w:r>
      <w:r>
        <w:rPr>
          <w:rFonts w:ascii="Times New Roman" w:hAnsi="Times New Roman" w:cs="Times New Roman"/>
          <w:color w:val="202020"/>
          <w:sz w:val="24"/>
          <w:szCs w:val="24"/>
          <w:shd w:val="clear" w:color="auto" w:fill="FFFFFF"/>
        </w:rPr>
        <w:t>läbiviimise tegevusloa taotluse läbivaatamise ee</w:t>
      </w:r>
      <w:r w:rsidRPr="004A0C36">
        <w:rPr>
          <w:rFonts w:ascii="Times New Roman" w:hAnsi="Times New Roman" w:cs="Times New Roman"/>
          <w:color w:val="202020"/>
          <w:sz w:val="24"/>
          <w:szCs w:val="24"/>
          <w:shd w:val="clear" w:color="auto" w:fill="FFFFFF"/>
        </w:rPr>
        <w:t>st tasutakse riigilõivu 100 eurot</w:t>
      </w:r>
      <w:bookmarkEnd w:id="281"/>
      <w:r w:rsidRPr="004A0C36">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rPr>
        <w:t>;</w:t>
      </w:r>
    </w:p>
    <w:p w14:paraId="08E1068E" w14:textId="77777777" w:rsidR="007E3409" w:rsidRDefault="007E3409" w:rsidP="004A0C36">
      <w:pPr>
        <w:spacing w:after="0" w:line="240" w:lineRule="auto"/>
        <w:jc w:val="both"/>
        <w:rPr>
          <w:rFonts w:ascii="Times New Roman" w:hAnsi="Times New Roman" w:cs="Times New Roman"/>
          <w:b/>
          <w:bCs/>
          <w:sz w:val="24"/>
          <w:szCs w:val="24"/>
        </w:rPr>
      </w:pPr>
    </w:p>
    <w:p w14:paraId="1F8BE614" w14:textId="7D27EC1F" w:rsidR="00501AC8" w:rsidRDefault="007E3409" w:rsidP="004A0C3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2) </w:t>
      </w:r>
      <w:r w:rsidRPr="007E3409">
        <w:rPr>
          <w:rFonts w:ascii="Times New Roman" w:hAnsi="Times New Roman" w:cs="Times New Roman"/>
          <w:sz w:val="24"/>
          <w:szCs w:val="24"/>
        </w:rPr>
        <w:t xml:space="preserve">seaduse </w:t>
      </w:r>
      <w:r w:rsidR="00501AC8" w:rsidRPr="004A0C36">
        <w:rPr>
          <w:rFonts w:ascii="Times New Roman" w:hAnsi="Times New Roman" w:cs="Times New Roman"/>
          <w:sz w:val="24"/>
          <w:szCs w:val="24"/>
        </w:rPr>
        <w:t>4. peatüki 1. jagu täiendatakse 4. jaotisega järgmises sõnastuses:</w:t>
      </w:r>
    </w:p>
    <w:p w14:paraId="4B2A76BA" w14:textId="77777777" w:rsidR="007E3409" w:rsidRPr="004A0C36" w:rsidRDefault="007E3409" w:rsidP="004A0C36">
      <w:pPr>
        <w:spacing w:after="0" w:line="240" w:lineRule="auto"/>
        <w:jc w:val="both"/>
        <w:rPr>
          <w:rFonts w:ascii="Times New Roman" w:hAnsi="Times New Roman" w:cs="Times New Roman"/>
          <w:sz w:val="24"/>
          <w:szCs w:val="24"/>
        </w:rPr>
      </w:pPr>
    </w:p>
    <w:p w14:paraId="1C32C984" w14:textId="77777777" w:rsidR="004A0C36" w:rsidRDefault="00501AC8" w:rsidP="004A0C36">
      <w:pPr>
        <w:pStyle w:val="Normaallaadveeb"/>
        <w:shd w:val="clear" w:color="auto" w:fill="FFFFFF" w:themeFill="background1"/>
        <w:spacing w:before="0" w:beforeAutospacing="0" w:after="0" w:afterAutospacing="0"/>
        <w:jc w:val="center"/>
        <w:rPr>
          <w:b/>
          <w:bCs/>
          <w:color w:val="202020"/>
          <w:bdr w:val="none" w:sz="0" w:space="0" w:color="auto" w:frame="1"/>
        </w:rPr>
      </w:pPr>
      <w:r w:rsidRPr="004A0C36">
        <w:rPr>
          <w:color w:val="202020"/>
        </w:rPr>
        <w:t>„</w:t>
      </w:r>
      <w:r w:rsidRPr="004A0C36">
        <w:rPr>
          <w:b/>
          <w:bCs/>
          <w:color w:val="202020"/>
          <w:bdr w:val="none" w:sz="0" w:space="0" w:color="auto" w:frame="1"/>
        </w:rPr>
        <w:t>4. jaotis</w:t>
      </w:r>
    </w:p>
    <w:p w14:paraId="5506501A" w14:textId="1D0D2435" w:rsidR="00501AC8" w:rsidRPr="004A0C36" w:rsidRDefault="00501AC8" w:rsidP="004A0C36">
      <w:pPr>
        <w:pStyle w:val="Normaallaadveeb"/>
        <w:shd w:val="clear" w:color="auto" w:fill="FFFFFF" w:themeFill="background1"/>
        <w:spacing w:before="0" w:beforeAutospacing="0" w:after="0" w:afterAutospacing="0"/>
        <w:jc w:val="center"/>
        <w:rPr>
          <w:b/>
          <w:bCs/>
          <w:color w:val="202020"/>
        </w:rPr>
      </w:pPr>
      <w:r w:rsidRPr="004A0C36">
        <w:rPr>
          <w:b/>
          <w:bCs/>
          <w:color w:val="202020"/>
          <w:bdr w:val="none" w:sz="0" w:space="0" w:color="auto" w:frame="1"/>
        </w:rPr>
        <w:t>Täiskasvanute koolituse seaduse alusel tehtavad toimingud</w:t>
      </w:r>
    </w:p>
    <w:p w14:paraId="6E3BD02E" w14:textId="77777777" w:rsidR="00501AC8" w:rsidRPr="004A0C36" w:rsidRDefault="00501AC8" w:rsidP="004A0C36">
      <w:pPr>
        <w:pStyle w:val="Normaallaadveeb"/>
        <w:shd w:val="clear" w:color="auto" w:fill="FFFFFF"/>
        <w:spacing w:before="0" w:beforeAutospacing="0" w:after="0" w:afterAutospacing="0"/>
        <w:jc w:val="center"/>
        <w:rPr>
          <w:color w:val="202020"/>
        </w:rPr>
      </w:pPr>
    </w:p>
    <w:p w14:paraId="07AE73A5" w14:textId="1142B9D6" w:rsidR="00501AC8" w:rsidRPr="004A0C36" w:rsidRDefault="00501AC8" w:rsidP="004A0C36">
      <w:pPr>
        <w:pStyle w:val="Normaallaadveeb"/>
        <w:shd w:val="clear" w:color="auto" w:fill="FFFFFF" w:themeFill="background1"/>
        <w:spacing w:before="0" w:beforeAutospacing="0" w:after="0" w:afterAutospacing="0"/>
        <w:jc w:val="both"/>
        <w:rPr>
          <w:b/>
          <w:bCs/>
        </w:rPr>
      </w:pPr>
      <w:bookmarkStart w:id="282" w:name="_Hlk111551829"/>
      <w:r w:rsidRPr="004A0C36">
        <w:rPr>
          <w:b/>
          <w:bCs/>
        </w:rPr>
        <w:t>§ 58</w:t>
      </w:r>
      <w:r w:rsidRPr="004A0C36">
        <w:rPr>
          <w:b/>
          <w:bCs/>
          <w:color w:val="202020"/>
          <w:bdr w:val="none" w:sz="0" w:space="0" w:color="auto" w:frame="1"/>
          <w:vertAlign w:val="superscript"/>
        </w:rPr>
        <w:t>1</w:t>
      </w:r>
      <w:r w:rsidRPr="004A0C36">
        <w:rPr>
          <w:b/>
          <w:bCs/>
        </w:rPr>
        <w:t xml:space="preserve">. </w:t>
      </w:r>
      <w:bookmarkStart w:id="283" w:name="_Hlk137806933"/>
      <w:r w:rsidRPr="004A0C36">
        <w:rPr>
          <w:b/>
          <w:bCs/>
          <w:shd w:val="clear" w:color="auto" w:fill="FFFFFF" w:themeFill="background1"/>
        </w:rPr>
        <w:t>Täienduskoolitusasutuse õppekavarühma</w:t>
      </w:r>
      <w:r w:rsidRPr="004A0C36">
        <w:rPr>
          <w:b/>
          <w:bCs/>
        </w:rPr>
        <w:t xml:space="preserve"> kvaliteedihindamine</w:t>
      </w:r>
    </w:p>
    <w:p w14:paraId="4A972907" w14:textId="77777777" w:rsidR="00501AC8" w:rsidRPr="004A0C36" w:rsidRDefault="00501AC8" w:rsidP="004A0C36">
      <w:pPr>
        <w:pStyle w:val="Normaallaadveeb"/>
        <w:shd w:val="clear" w:color="auto" w:fill="FFFFFF"/>
        <w:spacing w:before="0" w:beforeAutospacing="0" w:after="0" w:afterAutospacing="0"/>
        <w:jc w:val="both"/>
      </w:pPr>
    </w:p>
    <w:p w14:paraId="59687010" w14:textId="77777777" w:rsidR="00F27437" w:rsidRDefault="00501AC8" w:rsidP="004A0C36">
      <w:pPr>
        <w:pStyle w:val="Normaallaadveeb"/>
        <w:shd w:val="clear" w:color="auto" w:fill="FFFFFF" w:themeFill="background1"/>
        <w:spacing w:before="0" w:beforeAutospacing="0" w:after="0" w:afterAutospacing="0"/>
        <w:jc w:val="both"/>
      </w:pPr>
      <w:bookmarkStart w:id="284" w:name="_Hlk112399631"/>
      <w:r w:rsidRPr="004A0C36">
        <w:t xml:space="preserve">Täienduskoolitusasutuse õppekavarühma kvaliteedihindamise </w:t>
      </w:r>
      <w:bookmarkEnd w:id="284"/>
      <w:r w:rsidRPr="004A0C36">
        <w:t xml:space="preserve">eest tasutakse riigilõivu </w:t>
      </w:r>
      <w:r w:rsidR="00A53C06" w:rsidRPr="004A0C36">
        <w:t>145</w:t>
      </w:r>
      <w:r w:rsidRPr="004A0C36">
        <w:t>0</w:t>
      </w:r>
      <w:r w:rsidR="00995804" w:rsidRPr="004A0C36">
        <w:t> </w:t>
      </w:r>
      <w:r w:rsidRPr="004A0C36">
        <w:t>eurot.</w:t>
      </w:r>
      <w:del w:id="285" w:author="Mari Koik" w:date="2024-05-20T14:57:00Z">
        <w:r w:rsidR="007E3409" w:rsidDel="0010047B">
          <w:delText>“</w:delText>
        </w:r>
        <w:r w:rsidR="00F27437" w:rsidDel="0010047B">
          <w:delText>;</w:delText>
        </w:r>
      </w:del>
    </w:p>
    <w:p w14:paraId="15571631" w14:textId="77777777" w:rsidR="00F27437" w:rsidRDefault="00F27437" w:rsidP="004A0C36">
      <w:pPr>
        <w:pStyle w:val="Normaallaadveeb"/>
        <w:shd w:val="clear" w:color="auto" w:fill="FFFFFF" w:themeFill="background1"/>
        <w:spacing w:before="0" w:beforeAutospacing="0" w:after="0" w:afterAutospacing="0"/>
        <w:jc w:val="both"/>
      </w:pPr>
    </w:p>
    <w:p w14:paraId="1963F4FA" w14:textId="21960B84" w:rsidR="00F27437" w:rsidRPr="00F27437" w:rsidRDefault="00F27437" w:rsidP="004A0C36">
      <w:pPr>
        <w:pStyle w:val="Normaallaadveeb"/>
        <w:shd w:val="clear" w:color="auto" w:fill="FFFFFF" w:themeFill="background1"/>
        <w:spacing w:before="0" w:beforeAutospacing="0" w:after="0" w:afterAutospacing="0"/>
        <w:jc w:val="both"/>
        <w:rPr>
          <w:b/>
          <w:bCs/>
        </w:rPr>
      </w:pPr>
      <w:r w:rsidRPr="00F27437">
        <w:rPr>
          <w:b/>
          <w:bCs/>
        </w:rPr>
        <w:t>§ 58</w:t>
      </w:r>
      <w:r w:rsidRPr="00F27437">
        <w:rPr>
          <w:b/>
          <w:bCs/>
          <w:vertAlign w:val="superscript"/>
        </w:rPr>
        <w:t>2</w:t>
      </w:r>
      <w:r w:rsidRPr="00F27437">
        <w:rPr>
          <w:b/>
          <w:bCs/>
        </w:rPr>
        <w:t>. Mikrokvalifikatsiooni</w:t>
      </w:r>
      <w:del w:id="286" w:author="Mari Koik" w:date="2024-05-20T12:37:00Z">
        <w:r w:rsidRPr="00F27437" w:rsidDel="00E1755A">
          <w:rPr>
            <w:b/>
            <w:bCs/>
          </w:rPr>
          <w:delText>õppe</w:delText>
        </w:r>
      </w:del>
      <w:r w:rsidRPr="00F27437">
        <w:rPr>
          <w:b/>
          <w:bCs/>
        </w:rPr>
        <w:t xml:space="preserve"> õppekava esitamine</w:t>
      </w:r>
    </w:p>
    <w:p w14:paraId="3FFFA862" w14:textId="77777777" w:rsidR="00F27437" w:rsidRDefault="00F27437" w:rsidP="004A0C36">
      <w:pPr>
        <w:pStyle w:val="Normaallaadveeb"/>
        <w:shd w:val="clear" w:color="auto" w:fill="FFFFFF" w:themeFill="background1"/>
        <w:spacing w:before="0" w:beforeAutospacing="0" w:after="0" w:afterAutospacing="0"/>
        <w:jc w:val="both"/>
      </w:pPr>
    </w:p>
    <w:p w14:paraId="240DD234" w14:textId="4F8DABDC" w:rsidR="00501AC8" w:rsidRPr="004A0C36" w:rsidRDefault="00F27437" w:rsidP="004A0C36">
      <w:pPr>
        <w:pStyle w:val="Normaallaadveeb"/>
        <w:shd w:val="clear" w:color="auto" w:fill="FFFFFF" w:themeFill="background1"/>
        <w:spacing w:before="0" w:beforeAutospacing="0" w:after="0" w:afterAutospacing="0"/>
        <w:jc w:val="both"/>
        <w:rPr>
          <w:b/>
          <w:bCs/>
          <w:color w:val="202020"/>
        </w:rPr>
      </w:pPr>
      <w:r>
        <w:t>Mikrokvalifikatsiooni</w:t>
      </w:r>
      <w:del w:id="287" w:author="Mari Koik" w:date="2024-05-20T12:37:00Z">
        <w:r w:rsidDel="00E1755A">
          <w:delText>õppe</w:delText>
        </w:r>
      </w:del>
      <w:r>
        <w:t xml:space="preserve"> õppekava Eesti Hariduse Infosüsteemi esitamise eest tasutakse riigilõivu 100 eurot.“</w:t>
      </w:r>
      <w:r w:rsidR="007E3409">
        <w:t>.</w:t>
      </w:r>
    </w:p>
    <w:bookmarkEnd w:id="282"/>
    <w:bookmarkEnd w:id="283"/>
    <w:p w14:paraId="4145D481" w14:textId="77777777" w:rsidR="00501AC8" w:rsidRPr="004A0C36" w:rsidRDefault="00501AC8" w:rsidP="004A0C36">
      <w:pPr>
        <w:pStyle w:val="Normaallaadveeb"/>
        <w:shd w:val="clear" w:color="auto" w:fill="FFFFFF"/>
        <w:spacing w:before="0" w:beforeAutospacing="0" w:after="0" w:afterAutospacing="0"/>
        <w:jc w:val="both"/>
        <w:rPr>
          <w:b/>
          <w:bCs/>
          <w:color w:val="202020"/>
          <w:bdr w:val="none" w:sz="0" w:space="0" w:color="auto" w:frame="1"/>
        </w:rPr>
      </w:pPr>
    </w:p>
    <w:p w14:paraId="2A739D62" w14:textId="45E380DE" w:rsidR="00F325F5" w:rsidRPr="004A0C36" w:rsidRDefault="00501AC8" w:rsidP="004A0C36">
      <w:pPr>
        <w:spacing w:after="0" w:line="240" w:lineRule="auto"/>
        <w:jc w:val="both"/>
        <w:rPr>
          <w:rFonts w:ascii="Times New Roman" w:eastAsia="Times New Roman" w:hAnsi="Times New Roman" w:cs="Times New Roman"/>
          <w:b/>
          <w:bCs/>
          <w:color w:val="202020"/>
          <w:sz w:val="24"/>
          <w:szCs w:val="24"/>
          <w:lang w:eastAsia="et-EE"/>
        </w:rPr>
      </w:pPr>
      <w:r w:rsidRPr="004A0C36">
        <w:rPr>
          <w:rFonts w:ascii="Times New Roman" w:eastAsia="Times New Roman" w:hAnsi="Times New Roman" w:cs="Times New Roman"/>
          <w:b/>
          <w:bCs/>
          <w:color w:val="202020"/>
          <w:sz w:val="24"/>
          <w:szCs w:val="24"/>
          <w:lang w:eastAsia="et-EE"/>
        </w:rPr>
        <w:t xml:space="preserve">§ </w:t>
      </w:r>
      <w:r w:rsidR="00BD2CBF">
        <w:rPr>
          <w:rFonts w:ascii="Times New Roman" w:eastAsia="Times New Roman" w:hAnsi="Times New Roman" w:cs="Times New Roman"/>
          <w:b/>
          <w:bCs/>
          <w:color w:val="202020"/>
          <w:sz w:val="24"/>
          <w:szCs w:val="24"/>
          <w:lang w:eastAsia="et-EE"/>
        </w:rPr>
        <w:t>5</w:t>
      </w:r>
      <w:r w:rsidRPr="004A0C36">
        <w:rPr>
          <w:rFonts w:ascii="Times New Roman" w:eastAsia="Times New Roman" w:hAnsi="Times New Roman" w:cs="Times New Roman"/>
          <w:b/>
          <w:bCs/>
          <w:color w:val="202020"/>
          <w:sz w:val="24"/>
          <w:szCs w:val="24"/>
          <w:lang w:eastAsia="et-EE"/>
        </w:rPr>
        <w:t>. Töötervishoiu ja tööohutuse seaduse muutmin</w:t>
      </w:r>
      <w:r w:rsidR="00F325F5" w:rsidRPr="004A0C36">
        <w:rPr>
          <w:rFonts w:ascii="Times New Roman" w:eastAsia="Times New Roman" w:hAnsi="Times New Roman" w:cs="Times New Roman"/>
          <w:b/>
          <w:bCs/>
          <w:color w:val="202020"/>
          <w:sz w:val="24"/>
          <w:szCs w:val="24"/>
          <w:lang w:eastAsia="et-EE"/>
        </w:rPr>
        <w:t>e</w:t>
      </w:r>
    </w:p>
    <w:p w14:paraId="5CCD8E9A" w14:textId="77777777" w:rsidR="00F325F5" w:rsidRPr="004A0C36" w:rsidRDefault="00F325F5" w:rsidP="004A0C36">
      <w:pPr>
        <w:spacing w:after="0" w:line="240" w:lineRule="auto"/>
        <w:jc w:val="both"/>
        <w:rPr>
          <w:rFonts w:ascii="Times New Roman" w:eastAsia="Times New Roman" w:hAnsi="Times New Roman" w:cs="Times New Roman"/>
          <w:b/>
          <w:bCs/>
          <w:color w:val="202020"/>
          <w:sz w:val="24"/>
          <w:szCs w:val="24"/>
          <w:lang w:eastAsia="et-EE"/>
        </w:rPr>
      </w:pPr>
    </w:p>
    <w:p w14:paraId="783716E1" w14:textId="77777777" w:rsidR="00F325F5" w:rsidRPr="004A0C36" w:rsidRDefault="00F325F5" w:rsidP="004A0C36">
      <w:pPr>
        <w:spacing w:after="0" w:line="240" w:lineRule="auto"/>
        <w:jc w:val="both"/>
        <w:rPr>
          <w:rFonts w:ascii="Times New Roman" w:hAnsi="Times New Roman" w:cs="Times New Roman"/>
          <w:color w:val="000000" w:themeColor="text1"/>
          <w:sz w:val="24"/>
          <w:szCs w:val="24"/>
          <w:shd w:val="clear" w:color="auto" w:fill="FFFFFF"/>
        </w:rPr>
      </w:pPr>
      <w:r w:rsidRPr="004A0C36">
        <w:rPr>
          <w:rFonts w:ascii="Times New Roman" w:eastAsia="Times New Roman" w:hAnsi="Times New Roman" w:cs="Times New Roman"/>
          <w:color w:val="202020"/>
          <w:sz w:val="24"/>
          <w:szCs w:val="24"/>
          <w:lang w:eastAsia="et-EE"/>
        </w:rPr>
        <w:t>T</w:t>
      </w:r>
      <w:r w:rsidR="00501AC8" w:rsidRPr="004A0C36">
        <w:rPr>
          <w:rFonts w:ascii="Times New Roman" w:eastAsia="Times New Roman" w:hAnsi="Times New Roman" w:cs="Times New Roman"/>
          <w:color w:val="202020"/>
          <w:sz w:val="24"/>
          <w:szCs w:val="24"/>
          <w:lang w:eastAsia="et-EE"/>
        </w:rPr>
        <w:t xml:space="preserve">öötervishoiu ja tööohutuse seaduse </w:t>
      </w:r>
      <w:r w:rsidR="00501AC8" w:rsidRPr="004A0C36">
        <w:rPr>
          <w:rStyle w:val="Tugev"/>
          <w:rFonts w:ascii="Times New Roman" w:hAnsi="Times New Roman" w:cs="Times New Roman"/>
          <w:b w:val="0"/>
          <w:bCs w:val="0"/>
          <w:color w:val="000000" w:themeColor="text1"/>
          <w:sz w:val="24"/>
          <w:szCs w:val="24"/>
          <w:bdr w:val="none" w:sz="0" w:space="0" w:color="auto" w:frame="1"/>
        </w:rPr>
        <w:t>§ 13</w:t>
      </w:r>
      <w:r w:rsidR="00501AC8" w:rsidRPr="004A0C36">
        <w:rPr>
          <w:rStyle w:val="Tugev"/>
          <w:rFonts w:ascii="Times New Roman" w:hAnsi="Times New Roman" w:cs="Times New Roman"/>
          <w:b w:val="0"/>
          <w:bCs w:val="0"/>
          <w:color w:val="000000" w:themeColor="text1"/>
          <w:sz w:val="24"/>
          <w:szCs w:val="24"/>
          <w:bdr w:val="none" w:sz="0" w:space="0" w:color="auto" w:frame="1"/>
          <w:vertAlign w:val="superscript"/>
        </w:rPr>
        <w:t>2</w:t>
      </w:r>
      <w:r w:rsidR="00501AC8" w:rsidRPr="004A0C36">
        <w:rPr>
          <w:rFonts w:ascii="Times New Roman" w:hAnsi="Times New Roman" w:cs="Times New Roman"/>
          <w:color w:val="000000" w:themeColor="text1"/>
          <w:sz w:val="24"/>
          <w:szCs w:val="24"/>
          <w:lang w:eastAsia="et-EE"/>
        </w:rPr>
        <w:t xml:space="preserve"> lõikes 4 j</w:t>
      </w:r>
      <w:r w:rsidR="00501AC8" w:rsidRPr="004A0C36">
        <w:rPr>
          <w:rFonts w:ascii="Times New Roman" w:eastAsia="Times New Roman" w:hAnsi="Times New Roman" w:cs="Times New Roman"/>
          <w:color w:val="000000" w:themeColor="text1"/>
          <w:sz w:val="24"/>
          <w:szCs w:val="24"/>
          <w:lang w:eastAsia="ar-SA"/>
        </w:rPr>
        <w:t xml:space="preserve">a </w:t>
      </w:r>
      <w:r w:rsidR="00501AC8" w:rsidRPr="004A0C36">
        <w:rPr>
          <w:rFonts w:ascii="Times New Roman" w:eastAsia="Times New Roman" w:hAnsi="Times New Roman" w:cs="Times New Roman"/>
          <w:color w:val="000000" w:themeColor="text1"/>
          <w:sz w:val="24"/>
          <w:szCs w:val="24"/>
          <w:bdr w:val="none" w:sz="0" w:space="0" w:color="auto" w:frame="1"/>
          <w:lang w:eastAsia="et-EE"/>
        </w:rPr>
        <w:t>§ 18</w:t>
      </w:r>
      <w:r w:rsidR="00501AC8" w:rsidRPr="004A0C36">
        <w:rPr>
          <w:rFonts w:ascii="Times New Roman" w:eastAsia="Times New Roman" w:hAnsi="Times New Roman" w:cs="Times New Roman"/>
          <w:color w:val="000000" w:themeColor="text1"/>
          <w:sz w:val="24"/>
          <w:szCs w:val="24"/>
          <w:bdr w:val="none" w:sz="0" w:space="0" w:color="auto" w:frame="1"/>
          <w:vertAlign w:val="superscript"/>
          <w:lang w:eastAsia="et-EE"/>
        </w:rPr>
        <w:t xml:space="preserve">1 </w:t>
      </w:r>
      <w:r w:rsidR="00501AC8" w:rsidRPr="004A0C36">
        <w:rPr>
          <w:rFonts w:ascii="Times New Roman" w:hAnsi="Times New Roman" w:cs="Times New Roman"/>
          <w:color w:val="000000" w:themeColor="text1"/>
          <w:sz w:val="24"/>
          <w:szCs w:val="24"/>
          <w:lang w:eastAsia="et-EE"/>
        </w:rPr>
        <w:t>lõikes 3 asendatakse sõnad „</w:t>
      </w:r>
      <w:r w:rsidR="00501AC8" w:rsidRPr="004A0C36">
        <w:rPr>
          <w:rFonts w:ascii="Times New Roman" w:hAnsi="Times New Roman" w:cs="Times New Roman"/>
          <w:color w:val="000000" w:themeColor="text1"/>
          <w:sz w:val="24"/>
          <w:szCs w:val="24"/>
          <w:shd w:val="clear" w:color="auto" w:fill="FFFFFF"/>
        </w:rPr>
        <w:t>täienduskoolitusasutuse pidaja“ sõnaga „täienduskoolitusasutus“.</w:t>
      </w:r>
      <w:bookmarkStart w:id="288" w:name="_Hlk110438002"/>
    </w:p>
    <w:p w14:paraId="6164A0A5" w14:textId="77777777" w:rsidR="00F325F5" w:rsidRPr="004A0C36" w:rsidRDefault="00F325F5" w:rsidP="004A0C36">
      <w:pPr>
        <w:spacing w:after="0" w:line="240" w:lineRule="auto"/>
        <w:jc w:val="both"/>
        <w:rPr>
          <w:rFonts w:ascii="Times New Roman" w:hAnsi="Times New Roman" w:cs="Times New Roman"/>
          <w:color w:val="000000" w:themeColor="text1"/>
          <w:sz w:val="24"/>
          <w:szCs w:val="24"/>
          <w:shd w:val="clear" w:color="auto" w:fill="FFFFFF"/>
        </w:rPr>
      </w:pPr>
    </w:p>
    <w:p w14:paraId="5A17FFA4" w14:textId="297F470E" w:rsidR="00F325F5" w:rsidRPr="004A0C36" w:rsidRDefault="00501AC8" w:rsidP="004A0C36">
      <w:pPr>
        <w:spacing w:after="0" w:line="240" w:lineRule="auto"/>
        <w:jc w:val="both"/>
        <w:rPr>
          <w:rFonts w:ascii="Times New Roman" w:hAnsi="Times New Roman" w:cs="Times New Roman"/>
          <w:sz w:val="24"/>
          <w:szCs w:val="24"/>
        </w:rPr>
      </w:pPr>
      <w:r w:rsidRPr="004A0C36">
        <w:rPr>
          <w:rFonts w:ascii="Times New Roman" w:hAnsi="Times New Roman" w:cs="Times New Roman"/>
          <w:b/>
          <w:bCs/>
          <w:color w:val="000000" w:themeColor="text1"/>
          <w:sz w:val="24"/>
          <w:szCs w:val="24"/>
          <w:shd w:val="clear" w:color="auto" w:fill="FFFFFF"/>
        </w:rPr>
        <w:t xml:space="preserve">§ </w:t>
      </w:r>
      <w:r w:rsidR="00BD2CBF">
        <w:rPr>
          <w:rFonts w:ascii="Times New Roman" w:hAnsi="Times New Roman" w:cs="Times New Roman"/>
          <w:b/>
          <w:bCs/>
          <w:color w:val="000000" w:themeColor="text1"/>
          <w:sz w:val="24"/>
          <w:szCs w:val="24"/>
          <w:shd w:val="clear" w:color="auto" w:fill="FFFFFF"/>
        </w:rPr>
        <w:t>6</w:t>
      </w:r>
      <w:r w:rsidRPr="004A0C36">
        <w:rPr>
          <w:rFonts w:ascii="Times New Roman" w:hAnsi="Times New Roman" w:cs="Times New Roman"/>
          <w:b/>
          <w:bCs/>
          <w:color w:val="000000" w:themeColor="text1"/>
          <w:sz w:val="24"/>
          <w:szCs w:val="24"/>
          <w:shd w:val="clear" w:color="auto" w:fill="FFFFFF"/>
        </w:rPr>
        <w:t xml:space="preserve">. </w:t>
      </w:r>
      <w:bookmarkEnd w:id="288"/>
      <w:r w:rsidRPr="004A0C36">
        <w:rPr>
          <w:rFonts w:ascii="Times New Roman" w:hAnsi="Times New Roman" w:cs="Times New Roman"/>
          <w:b/>
          <w:bCs/>
          <w:sz w:val="24"/>
          <w:szCs w:val="24"/>
        </w:rPr>
        <w:t>Seaduse jõustumine</w:t>
      </w:r>
    </w:p>
    <w:p w14:paraId="3DFA4825" w14:textId="77777777" w:rsidR="00F325F5" w:rsidRPr="004A0C36" w:rsidRDefault="00F325F5" w:rsidP="004A0C36">
      <w:pPr>
        <w:spacing w:after="0" w:line="240" w:lineRule="auto"/>
        <w:jc w:val="both"/>
        <w:rPr>
          <w:rFonts w:ascii="Times New Roman" w:hAnsi="Times New Roman" w:cs="Times New Roman"/>
          <w:sz w:val="24"/>
          <w:szCs w:val="24"/>
        </w:rPr>
      </w:pPr>
    </w:p>
    <w:p w14:paraId="056ED549" w14:textId="34AE9729" w:rsidR="00501AC8" w:rsidRPr="004A0C36" w:rsidRDefault="00501AC8" w:rsidP="004A0C36">
      <w:pPr>
        <w:spacing w:after="0" w:line="240" w:lineRule="auto"/>
        <w:jc w:val="both"/>
        <w:rPr>
          <w:rFonts w:ascii="Times New Roman" w:hAnsi="Times New Roman" w:cs="Times New Roman"/>
          <w:sz w:val="24"/>
          <w:szCs w:val="24"/>
        </w:rPr>
      </w:pPr>
      <w:r w:rsidRPr="004A0C36">
        <w:rPr>
          <w:rFonts w:ascii="Times New Roman" w:eastAsia="Times New Roman" w:hAnsi="Times New Roman" w:cs="Times New Roman"/>
          <w:sz w:val="24"/>
          <w:szCs w:val="24"/>
        </w:rPr>
        <w:t xml:space="preserve">Käesolev seadus </w:t>
      </w:r>
      <w:r w:rsidRPr="00202E6D">
        <w:rPr>
          <w:rFonts w:ascii="Times New Roman" w:eastAsia="Times New Roman" w:hAnsi="Times New Roman" w:cs="Times New Roman"/>
          <w:sz w:val="24"/>
          <w:szCs w:val="24"/>
        </w:rPr>
        <w:t>jõustub 202</w:t>
      </w:r>
      <w:r w:rsidR="00202E6D" w:rsidRPr="00202E6D">
        <w:rPr>
          <w:rFonts w:ascii="Times New Roman" w:eastAsia="Times New Roman" w:hAnsi="Times New Roman" w:cs="Times New Roman"/>
          <w:sz w:val="24"/>
          <w:szCs w:val="24"/>
        </w:rPr>
        <w:t>5</w:t>
      </w:r>
      <w:r w:rsidRPr="00202E6D">
        <w:rPr>
          <w:rFonts w:ascii="Times New Roman" w:eastAsia="Times New Roman" w:hAnsi="Times New Roman" w:cs="Times New Roman"/>
          <w:sz w:val="24"/>
          <w:szCs w:val="24"/>
        </w:rPr>
        <w:t xml:space="preserve">. aasta 1. </w:t>
      </w:r>
      <w:r w:rsidR="00202E6D" w:rsidRPr="00202E6D">
        <w:rPr>
          <w:rFonts w:ascii="Times New Roman" w:eastAsia="Times New Roman" w:hAnsi="Times New Roman" w:cs="Times New Roman"/>
          <w:sz w:val="24"/>
          <w:szCs w:val="24"/>
        </w:rPr>
        <w:t>märtsi</w:t>
      </w:r>
      <w:r w:rsidRPr="00202E6D">
        <w:rPr>
          <w:rFonts w:ascii="Times New Roman" w:eastAsia="Times New Roman" w:hAnsi="Times New Roman" w:cs="Times New Roman"/>
          <w:sz w:val="24"/>
          <w:szCs w:val="24"/>
        </w:rPr>
        <w:t>l.</w:t>
      </w:r>
    </w:p>
    <w:p w14:paraId="07F8F484" w14:textId="77777777" w:rsidR="00501AC8" w:rsidRPr="004A0C36" w:rsidRDefault="00501AC8" w:rsidP="004A0C36">
      <w:pPr>
        <w:spacing w:after="0" w:line="240" w:lineRule="auto"/>
        <w:jc w:val="both"/>
        <w:rPr>
          <w:rFonts w:ascii="Times New Roman" w:eastAsia="Times New Roman" w:hAnsi="Times New Roman" w:cs="Times New Roman"/>
          <w:sz w:val="24"/>
          <w:szCs w:val="24"/>
        </w:rPr>
      </w:pPr>
    </w:p>
    <w:p w14:paraId="51107BA0" w14:textId="77777777" w:rsidR="00F325F5" w:rsidRPr="004A0C36" w:rsidRDefault="00F325F5" w:rsidP="004A0C36">
      <w:pPr>
        <w:spacing w:after="0" w:line="240" w:lineRule="auto"/>
        <w:jc w:val="both"/>
        <w:rPr>
          <w:rFonts w:ascii="Times New Roman" w:eastAsia="Times New Roman" w:hAnsi="Times New Roman" w:cs="Times New Roman"/>
          <w:sz w:val="24"/>
          <w:szCs w:val="24"/>
        </w:rPr>
      </w:pPr>
    </w:p>
    <w:p w14:paraId="05E0412E" w14:textId="77777777" w:rsidR="00F325F5" w:rsidRPr="004A0C36" w:rsidRDefault="00F325F5" w:rsidP="004A0C36">
      <w:pPr>
        <w:spacing w:after="0" w:line="240" w:lineRule="auto"/>
        <w:jc w:val="both"/>
        <w:rPr>
          <w:rFonts w:ascii="Times New Roman" w:eastAsia="Times New Roman" w:hAnsi="Times New Roman" w:cs="Times New Roman"/>
          <w:sz w:val="24"/>
          <w:szCs w:val="24"/>
        </w:rPr>
      </w:pPr>
    </w:p>
    <w:p w14:paraId="74C918C2" w14:textId="6AED85EA" w:rsidR="00501AC8" w:rsidRPr="004A0C36" w:rsidDel="0017444D" w:rsidRDefault="00501AC8" w:rsidP="004A0C36">
      <w:pPr>
        <w:spacing w:after="0" w:line="240" w:lineRule="auto"/>
        <w:jc w:val="both"/>
        <w:rPr>
          <w:del w:id="289" w:author="Helen Uustalu" w:date="2024-05-09T11:53:00Z"/>
          <w:rFonts w:ascii="Times New Roman" w:eastAsia="Times New Roman" w:hAnsi="Times New Roman" w:cs="Times New Roman"/>
          <w:sz w:val="24"/>
          <w:szCs w:val="24"/>
        </w:rPr>
      </w:pPr>
    </w:p>
    <w:p w14:paraId="61C7BC24" w14:textId="77777777" w:rsidR="00501AC8" w:rsidRPr="004A0C36" w:rsidRDefault="00501AC8" w:rsidP="004A0C36">
      <w:pPr>
        <w:pStyle w:val="Normaallaadveeb"/>
        <w:spacing w:before="0" w:beforeAutospacing="0" w:after="0" w:afterAutospacing="0"/>
        <w:jc w:val="both"/>
        <w:rPr>
          <w:color w:val="000000"/>
        </w:rPr>
      </w:pPr>
      <w:r w:rsidRPr="004A0C36">
        <w:rPr>
          <w:color w:val="000000"/>
        </w:rPr>
        <w:t>Lauri Hussar</w:t>
      </w:r>
    </w:p>
    <w:p w14:paraId="4689A00C" w14:textId="77777777" w:rsidR="00501AC8" w:rsidRPr="004A0C36" w:rsidRDefault="00501AC8" w:rsidP="004A0C36">
      <w:pPr>
        <w:pStyle w:val="Normaallaadveeb"/>
        <w:spacing w:before="0" w:beforeAutospacing="0" w:after="0" w:afterAutospacing="0"/>
        <w:jc w:val="both"/>
        <w:rPr>
          <w:color w:val="000000"/>
        </w:rPr>
      </w:pPr>
      <w:r w:rsidRPr="004A0C36">
        <w:rPr>
          <w:color w:val="000000"/>
        </w:rPr>
        <w:t>Riigikogu esimees</w:t>
      </w:r>
    </w:p>
    <w:p w14:paraId="28CDC693" w14:textId="77777777" w:rsidR="00501AC8" w:rsidRPr="004A0C36" w:rsidRDefault="00501AC8" w:rsidP="004A0C36">
      <w:pPr>
        <w:pStyle w:val="Normaallaadveeb"/>
        <w:spacing w:before="0" w:beforeAutospacing="0" w:after="0" w:afterAutospacing="0"/>
        <w:jc w:val="both"/>
        <w:rPr>
          <w:color w:val="000000"/>
        </w:rPr>
      </w:pPr>
    </w:p>
    <w:p w14:paraId="7947C38D" w14:textId="77777777" w:rsidR="00501AC8" w:rsidRPr="004A0C36" w:rsidRDefault="00501AC8" w:rsidP="004A0C36">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4A0C36">
        <w:rPr>
          <w:rFonts w:ascii="Times New Roman" w:hAnsi="Times New Roman" w:cs="Times New Roman"/>
          <w:color w:val="000000"/>
          <w:sz w:val="24"/>
          <w:szCs w:val="24"/>
        </w:rPr>
        <w:t>Tallinn, „.....“....................</w:t>
      </w:r>
      <w:r w:rsidRPr="004A0C36">
        <w:rPr>
          <w:rFonts w:ascii="Times New Roman" w:eastAsia="Arial Unicode MS" w:hAnsi="Times New Roman" w:cs="Times New Roman"/>
          <w:kern w:val="3"/>
          <w:sz w:val="24"/>
          <w:szCs w:val="24"/>
          <w:lang w:eastAsia="et-EE"/>
        </w:rPr>
        <w:t xml:space="preserve"> </w:t>
      </w:r>
    </w:p>
    <w:p w14:paraId="5125E35F" w14:textId="77777777" w:rsidR="00501AC8" w:rsidRPr="004A0C36" w:rsidRDefault="00501AC8" w:rsidP="004A0C36">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359083C3" w14:textId="77777777" w:rsidR="00501AC8" w:rsidRPr="004A0C36" w:rsidRDefault="00501AC8" w:rsidP="004A0C36">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041B97ED" w14:textId="77777777" w:rsidR="00501AC8" w:rsidRPr="004A0C36" w:rsidRDefault="00501AC8" w:rsidP="004A0C36">
      <w:pPr>
        <w:pStyle w:val="Normaallaadveeb"/>
        <w:spacing w:before="0" w:beforeAutospacing="0" w:after="0" w:afterAutospacing="0"/>
        <w:jc w:val="both"/>
        <w:rPr>
          <w:color w:val="000000"/>
        </w:rPr>
      </w:pPr>
      <w:r w:rsidRPr="004A0C36">
        <w:rPr>
          <w:rFonts w:eastAsia="Arial Unicode MS"/>
          <w:kern w:val="3"/>
        </w:rPr>
        <w:t>A</w:t>
      </w:r>
      <w:r w:rsidRPr="004A0C36">
        <w:rPr>
          <w:color w:val="000000"/>
        </w:rPr>
        <w:t>lgatab Vabariigi Valitsus</w:t>
      </w:r>
    </w:p>
    <w:p w14:paraId="31A00889" w14:textId="77777777" w:rsidR="00501AC8" w:rsidRPr="004A0C36" w:rsidRDefault="00501AC8" w:rsidP="004A0C36">
      <w:pPr>
        <w:pStyle w:val="Normaallaadveeb"/>
        <w:spacing w:before="0" w:beforeAutospacing="0" w:after="0" w:afterAutospacing="0"/>
        <w:jc w:val="both"/>
        <w:rPr>
          <w:color w:val="000000"/>
        </w:rPr>
      </w:pPr>
      <w:r w:rsidRPr="004A0C36">
        <w:rPr>
          <w:color w:val="000000" w:themeColor="text1"/>
        </w:rPr>
        <w:t>„.....“.......................</w:t>
      </w:r>
    </w:p>
    <w:p w14:paraId="63743467" w14:textId="77777777" w:rsidR="00501AC8" w:rsidRPr="004A0C36" w:rsidRDefault="00501AC8" w:rsidP="004A0C36">
      <w:pPr>
        <w:pStyle w:val="Normaallaadveeb"/>
        <w:spacing w:before="0" w:beforeAutospacing="0" w:after="0" w:afterAutospacing="0"/>
        <w:jc w:val="both"/>
        <w:rPr>
          <w:color w:val="000000"/>
        </w:rPr>
      </w:pPr>
    </w:p>
    <w:p w14:paraId="7C0B3BF1" w14:textId="77777777" w:rsidR="00501AC8" w:rsidRPr="004A0C36" w:rsidRDefault="00501AC8" w:rsidP="004A0C36">
      <w:pPr>
        <w:pStyle w:val="Normaallaadveeb"/>
        <w:spacing w:before="0" w:beforeAutospacing="0" w:after="0" w:afterAutospacing="0"/>
        <w:jc w:val="both"/>
        <w:rPr>
          <w:color w:val="000000"/>
        </w:rPr>
      </w:pPr>
      <w:r w:rsidRPr="004A0C36">
        <w:rPr>
          <w:color w:val="000000"/>
        </w:rPr>
        <w:t>allkirjastatud digitaalselt</w:t>
      </w:r>
    </w:p>
    <w:p w14:paraId="36229B23" w14:textId="77777777" w:rsidR="00A220CE" w:rsidRDefault="00A220CE" w:rsidP="004A0C36">
      <w:pPr>
        <w:jc w:val="both"/>
      </w:pPr>
    </w:p>
    <w:sectPr w:rsidR="00A220CE" w:rsidSect="004A0C36">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elen Uustalu" w:date="2024-05-09T10:49:00Z" w:initials="HU">
    <w:p w14:paraId="7E3F6314" w14:textId="77777777" w:rsidR="00C957EE" w:rsidRDefault="00C957EE" w:rsidP="000330F7">
      <w:pPr>
        <w:pStyle w:val="Kommentaaritekst"/>
        <w:jc w:val="left"/>
      </w:pPr>
      <w:r>
        <w:rPr>
          <w:rStyle w:val="Kommentaariviide"/>
        </w:rPr>
        <w:annotationRef/>
      </w:r>
      <w:r>
        <w:t xml:space="preserve">Lisage palun leheküljenumbrid eelnõule. VT vormistamise juhendit: </w:t>
      </w:r>
      <w:hyperlink r:id="rId1" w:history="1">
        <w:r w:rsidRPr="000330F7">
          <w:rPr>
            <w:rStyle w:val="Hperlink"/>
          </w:rPr>
          <w:t>https://www.just.ee/sites/default/files/documents/2022-10/Eeln%C3%B5u%20ja%20seletuskirja%20vormistamise%20juhend.pdf</w:t>
        </w:r>
      </w:hyperlink>
    </w:p>
  </w:comment>
  <w:comment w:id="3" w:author="Helen Uustalu" w:date="2024-05-21T15:42:00Z" w:initials="HU">
    <w:p w14:paraId="6882D2B3" w14:textId="77777777" w:rsidR="00875B61" w:rsidRDefault="00875B61" w:rsidP="00F431FE">
      <w:pPr>
        <w:pStyle w:val="Kommentaaritekst"/>
        <w:jc w:val="left"/>
      </w:pPr>
      <w:r>
        <w:rPr>
          <w:rStyle w:val="Kommentaariviide"/>
        </w:rPr>
        <w:annotationRef/>
      </w:r>
      <w:r>
        <w:t>Standardsõnastus</w:t>
      </w:r>
    </w:p>
  </w:comment>
  <w:comment w:id="5" w:author="Helen Uustalu" w:date="2024-05-21T15:48:00Z" w:initials="HU">
    <w:p w14:paraId="491BE4C2" w14:textId="77777777" w:rsidR="005E7E13" w:rsidRDefault="00875B61" w:rsidP="00F27D18">
      <w:pPr>
        <w:pStyle w:val="Kommentaaritekst"/>
        <w:jc w:val="left"/>
      </w:pPr>
      <w:r>
        <w:rPr>
          <w:rStyle w:val="Kommentaariviide"/>
        </w:rPr>
        <w:annotationRef/>
      </w:r>
      <w:r w:rsidR="005E7E13">
        <w:t>Kui mikrokvalifikatsiooniõpe on üks täienduskoolituse liik, siis ei ole seda vaja siin eraldi välja tuua. Kui ta on eraldiseisev ja ei mahutu täienduskoolituse alla, siis tuleks muuta ka 3. peatüki, § 8 jne pealkirja</w:t>
      </w:r>
    </w:p>
  </w:comment>
  <w:comment w:id="10" w:author="Mari Koik" w:date="2024-05-17T11:37:00Z" w:initials="MK">
    <w:p w14:paraId="1EA222FC" w14:textId="0509F539" w:rsidR="008A3CE4" w:rsidRDefault="002A57F3" w:rsidP="00C67349">
      <w:pPr>
        <w:pStyle w:val="Kommentaaritekst"/>
        <w:jc w:val="left"/>
      </w:pPr>
      <w:r>
        <w:rPr>
          <w:rStyle w:val="Kommentaariviide"/>
        </w:rPr>
        <w:annotationRef/>
      </w:r>
      <w:r w:rsidR="008A3CE4">
        <w:t xml:space="preserve">MSÜSis on nii. Nii on ka loogilisem - andmed muutuvad, sest muudetakse mingeid muid asju (nt asukohta), aga andmeid endid niisama ei muudeta, need muutuvad. </w:t>
      </w:r>
    </w:p>
  </w:comment>
  <w:comment w:id="13" w:author="Helen Uustalu" w:date="2024-05-09T10:33:00Z" w:initials="HU">
    <w:p w14:paraId="4472BF1A" w14:textId="05F4A7CF" w:rsidR="003C7290" w:rsidRDefault="003C7290" w:rsidP="00076982">
      <w:pPr>
        <w:pStyle w:val="Kommentaaritekst"/>
        <w:jc w:val="left"/>
      </w:pPr>
      <w:r>
        <w:rPr>
          <w:rStyle w:val="Kommentaariviide"/>
        </w:rPr>
        <w:annotationRef/>
      </w:r>
      <w:r>
        <w:t>Termini sätte pealkiri peaks olema terminite loetelu, st Tasemeõpe, ….</w:t>
      </w:r>
    </w:p>
  </w:comment>
  <w:comment w:id="14" w:author="Mari Koik" w:date="2024-05-17T11:38:00Z" w:initials="MK">
    <w:p w14:paraId="2054BB73" w14:textId="77777777" w:rsidR="002A57F3" w:rsidRDefault="002A57F3" w:rsidP="003B0E04">
      <w:pPr>
        <w:pStyle w:val="Kommentaaritekst"/>
        <w:jc w:val="left"/>
      </w:pPr>
      <w:r>
        <w:rPr>
          <w:rStyle w:val="Kommentaariviide"/>
        </w:rPr>
        <w:annotationRef/>
      </w:r>
      <w:r>
        <w:t>Vt märkust kooskõlastuskirjas</w:t>
      </w:r>
    </w:p>
  </w:comment>
  <w:comment w:id="15" w:author="Mari Koik" w:date="2024-05-17T11:38:00Z" w:initials="MK">
    <w:p w14:paraId="631123F7" w14:textId="77777777" w:rsidR="002A57F3" w:rsidRDefault="002A57F3" w:rsidP="003645A9">
      <w:pPr>
        <w:pStyle w:val="Kommentaaritekst"/>
        <w:jc w:val="left"/>
      </w:pPr>
      <w:r>
        <w:rPr>
          <w:rStyle w:val="Kommentaariviide"/>
        </w:rPr>
        <w:annotationRef/>
      </w:r>
      <w:r>
        <w:t>Vt märkust kooskõlastuskirjas</w:t>
      </w:r>
    </w:p>
  </w:comment>
  <w:comment w:id="18" w:author="Mari Koik" w:date="2024-05-20T17:20:00Z" w:initials="MK">
    <w:p w14:paraId="1A6E6C4A" w14:textId="77777777" w:rsidR="00324290" w:rsidRDefault="00324290" w:rsidP="00837E7B">
      <w:pPr>
        <w:pStyle w:val="Kommentaaritekst"/>
        <w:jc w:val="left"/>
      </w:pPr>
      <w:r>
        <w:rPr>
          <w:rStyle w:val="Kommentaariviide"/>
        </w:rPr>
        <w:annotationRef/>
      </w:r>
      <w:r>
        <w:rPr>
          <w:i/>
          <w:iCs/>
        </w:rPr>
        <w:t xml:space="preserve">Tasemeõpet </w:t>
      </w:r>
      <w:r>
        <w:t>ei saa tasemeõppe kaudu defineerida</w:t>
      </w:r>
    </w:p>
  </w:comment>
  <w:comment w:id="20" w:author="Mari Koik" w:date="2024-05-20T15:01:00Z" w:initials="MK">
    <w:p w14:paraId="5029D75F" w14:textId="47249A17" w:rsidR="00AC1E0E" w:rsidRDefault="00AC1E0E" w:rsidP="003A01B7">
      <w:pPr>
        <w:pStyle w:val="Kommentaaritekst"/>
        <w:jc w:val="left"/>
      </w:pPr>
      <w:r>
        <w:rPr>
          <w:rStyle w:val="Kommentaariviide"/>
        </w:rPr>
        <w:annotationRef/>
      </w:r>
      <w:r>
        <w:t>Vt märkust kooskõlastuskirjas</w:t>
      </w:r>
    </w:p>
  </w:comment>
  <w:comment w:id="23" w:author="Mari Koik" w:date="2024-05-20T15:01:00Z" w:initials="MK">
    <w:p w14:paraId="15903C45" w14:textId="77777777" w:rsidR="00AC1E0E" w:rsidRDefault="00AC1E0E" w:rsidP="002F6B7B">
      <w:pPr>
        <w:pStyle w:val="Kommentaaritekst"/>
        <w:jc w:val="left"/>
      </w:pPr>
      <w:r>
        <w:rPr>
          <w:rStyle w:val="Kommentaariviide"/>
        </w:rPr>
        <w:annotationRef/>
      </w:r>
      <w:r>
        <w:t>Vt märkust kooskõlastuskirjas</w:t>
      </w:r>
    </w:p>
  </w:comment>
  <w:comment w:id="34" w:author="Mari Koik" w:date="2024-05-17T11:40:00Z" w:initials="MK">
    <w:p w14:paraId="3FAA053D" w14:textId="6A7774B7" w:rsidR="002A57F3" w:rsidRDefault="002A57F3" w:rsidP="00AB5622">
      <w:pPr>
        <w:pStyle w:val="Kommentaaritekst"/>
        <w:jc w:val="left"/>
      </w:pPr>
      <w:r>
        <w:rPr>
          <w:rStyle w:val="Kommentaariviide"/>
        </w:rPr>
        <w:annotationRef/>
      </w:r>
      <w:r>
        <w:t>Vt märkust kooskõlastuskirjas</w:t>
      </w:r>
    </w:p>
  </w:comment>
  <w:comment w:id="36" w:author="Mari Koik" w:date="2024-05-20T15:03:00Z" w:initials="MK">
    <w:p w14:paraId="73169F25" w14:textId="77777777" w:rsidR="00AC1E0E" w:rsidRDefault="00AC1E0E" w:rsidP="009B2B24">
      <w:pPr>
        <w:pStyle w:val="Kommentaaritekst"/>
        <w:jc w:val="left"/>
      </w:pPr>
      <w:r>
        <w:rPr>
          <w:rStyle w:val="Kommentaariviide"/>
        </w:rPr>
        <w:annotationRef/>
      </w:r>
      <w:r>
        <w:t>See ei ole vist omaette asutus ega omaette juriidiline isik? Siis ei ole võimalik ametlikkussuurtähte kasutada eesti ortograafia järgi.</w:t>
      </w:r>
    </w:p>
  </w:comment>
  <w:comment w:id="60" w:author="Helen Uustalu" w:date="2024-05-13T10:57:00Z" w:initials="HU">
    <w:p w14:paraId="633ED3E7" w14:textId="041FBD7A" w:rsidR="00071084" w:rsidRDefault="00071084" w:rsidP="00B814A6">
      <w:pPr>
        <w:pStyle w:val="Kommentaaritekst"/>
        <w:jc w:val="left"/>
      </w:pPr>
      <w:r>
        <w:rPr>
          <w:rStyle w:val="Kommentaariviide"/>
        </w:rPr>
        <w:annotationRef/>
      </w:r>
      <w:r>
        <w:t>Siin piisaks ka kui kasutada vormelit: paragrahvi 6 pealkirjast jäetakse välja sõna "pidajana";</w:t>
      </w:r>
    </w:p>
  </w:comment>
  <w:comment w:id="66" w:author="Mari Koik" w:date="2024-05-20T17:30:00Z" w:initials="MK">
    <w:p w14:paraId="2F994BDA" w14:textId="77777777" w:rsidR="007110BB" w:rsidRDefault="007110BB" w:rsidP="002552E1">
      <w:pPr>
        <w:pStyle w:val="Kommentaaritekst"/>
        <w:jc w:val="left"/>
      </w:pPr>
      <w:r>
        <w:rPr>
          <w:rStyle w:val="Kommentaariviide"/>
        </w:rPr>
        <w:annotationRef/>
      </w:r>
      <w:r>
        <w:t>Siin oli valeseos "..koolitusega seotud täiskasvanud"</w:t>
      </w:r>
    </w:p>
  </w:comment>
  <w:comment w:id="69" w:author="Helen Uustalu" w:date="2024-05-21T15:50:00Z" w:initials="HU">
    <w:p w14:paraId="5130C312" w14:textId="77777777" w:rsidR="00875B61" w:rsidRDefault="00875B61" w:rsidP="001A5420">
      <w:pPr>
        <w:pStyle w:val="Kommentaaritekst"/>
        <w:jc w:val="left"/>
      </w:pPr>
      <w:r>
        <w:rPr>
          <w:rStyle w:val="Kommentaariviide"/>
        </w:rPr>
        <w:annotationRef/>
      </w:r>
      <w:r>
        <w:t>Kuna pealkiri ei muutu</w:t>
      </w:r>
    </w:p>
  </w:comment>
  <w:comment w:id="91" w:author="Mari Koik" w:date="2024-05-20T11:12:00Z" w:initials="MK">
    <w:p w14:paraId="209E3929" w14:textId="1BC53F77" w:rsidR="00736239" w:rsidRDefault="00736239" w:rsidP="00363314">
      <w:pPr>
        <w:pStyle w:val="Kommentaaritekst"/>
        <w:jc w:val="left"/>
      </w:pPr>
      <w:r>
        <w:rPr>
          <w:rStyle w:val="Kommentaariviide"/>
        </w:rPr>
        <w:annotationRef/>
      </w:r>
      <w:r>
        <w:t>Vt märkust kooskõlastuskirjas</w:t>
      </w:r>
    </w:p>
  </w:comment>
  <w:comment w:id="93" w:author="Mari Koik" w:date="2024-05-20T17:07:00Z" w:initials="MK">
    <w:p w14:paraId="549A9E93" w14:textId="77777777" w:rsidR="00B2255A" w:rsidRDefault="00B2255A" w:rsidP="007A2558">
      <w:pPr>
        <w:pStyle w:val="Kommentaaritekst"/>
        <w:jc w:val="left"/>
      </w:pPr>
      <w:r>
        <w:rPr>
          <w:rStyle w:val="Kommentaariviide"/>
        </w:rPr>
        <w:annotationRef/>
      </w:r>
      <w:r>
        <w:t xml:space="preserve">Või oleks parem sõna </w:t>
      </w:r>
      <w:r>
        <w:rPr>
          <w:i/>
          <w:iCs/>
        </w:rPr>
        <w:t>sobiv</w:t>
      </w:r>
      <w:r>
        <w:t xml:space="preserve">? Milline on </w:t>
      </w:r>
      <w:r>
        <w:rPr>
          <w:i/>
          <w:iCs/>
        </w:rPr>
        <w:t>piisav keskkond</w:t>
      </w:r>
      <w:r>
        <w:t>?</w:t>
      </w:r>
    </w:p>
  </w:comment>
  <w:comment w:id="98" w:author="Helen Uustalu" w:date="2024-05-09T10:52:00Z" w:initials="HU">
    <w:p w14:paraId="730C1694" w14:textId="12498D96" w:rsidR="004824C3" w:rsidRDefault="004824C3" w:rsidP="00C565B6">
      <w:pPr>
        <w:pStyle w:val="Kommentaaritekst"/>
        <w:jc w:val="left"/>
      </w:pPr>
      <w:r>
        <w:rPr>
          <w:rStyle w:val="Kommentaariviide"/>
        </w:rPr>
        <w:annotationRef/>
      </w:r>
      <w:r>
        <w:t xml:space="preserve">Kui samas lõikes või lauses ei ole viidet muu tasandi jaotusüksusele või muule seadusele, siis ei korrata järgnevas sama tasandi viites sõna „käesoleva“. </w:t>
      </w:r>
    </w:p>
  </w:comment>
  <w:comment w:id="121" w:author="Mari Koik" w:date="2024-05-20T11:48:00Z" w:initials="MK">
    <w:p w14:paraId="705B994F" w14:textId="77777777" w:rsidR="00BE0010" w:rsidRDefault="00BE0010" w:rsidP="00D80A63">
      <w:pPr>
        <w:pStyle w:val="Kommentaaritekst"/>
        <w:jc w:val="left"/>
      </w:pPr>
      <w:r>
        <w:rPr>
          <w:rStyle w:val="Kommentaariviide"/>
        </w:rPr>
        <w:annotationRef/>
      </w:r>
      <w:r>
        <w:t xml:space="preserve">Kas need on kaks eri asja: </w:t>
      </w:r>
      <w:r>
        <w:rPr>
          <w:i/>
          <w:iCs/>
        </w:rPr>
        <w:t xml:space="preserve">õppekavarühm </w:t>
      </w:r>
      <w:r>
        <w:t xml:space="preserve">ja </w:t>
      </w:r>
      <w:r>
        <w:rPr>
          <w:i/>
          <w:iCs/>
        </w:rPr>
        <w:t>õppekavagrupp</w:t>
      </w:r>
      <w:r>
        <w:t>?</w:t>
      </w:r>
    </w:p>
  </w:comment>
  <w:comment w:id="123" w:author="Mari Koik" w:date="2024-05-20T11:51:00Z" w:initials="MK">
    <w:p w14:paraId="0E1EC602" w14:textId="77777777" w:rsidR="00BE0010" w:rsidRDefault="00BE0010" w:rsidP="0030127B">
      <w:pPr>
        <w:pStyle w:val="Kommentaaritekst"/>
        <w:jc w:val="left"/>
      </w:pPr>
      <w:r>
        <w:rPr>
          <w:rStyle w:val="Kommentaariviide"/>
        </w:rPr>
        <w:annotationRef/>
      </w:r>
      <w:r>
        <w:t xml:space="preserve">Ei ole vaja sõna </w:t>
      </w:r>
      <w:r>
        <w:rPr>
          <w:i/>
          <w:iCs/>
        </w:rPr>
        <w:t xml:space="preserve">õpe </w:t>
      </w:r>
      <w:r>
        <w:t xml:space="preserve">korrata. Vrd </w:t>
      </w:r>
      <w:r>
        <w:rPr>
          <w:i/>
          <w:iCs/>
        </w:rPr>
        <w:t>Pärnu jõe säng</w:t>
      </w:r>
      <w:r>
        <w:t xml:space="preserve"> vs. </w:t>
      </w:r>
      <w:r>
        <w:rPr>
          <w:i/>
          <w:iCs/>
        </w:rPr>
        <w:t>Pärnu jõe jõesäng</w:t>
      </w:r>
      <w:r>
        <w:t>.</w:t>
      </w:r>
    </w:p>
  </w:comment>
  <w:comment w:id="127" w:author="Mari Koik" w:date="2024-05-20T17:12:00Z" w:initials="MK">
    <w:p w14:paraId="4CB6BF48" w14:textId="77777777" w:rsidR="00B2255A" w:rsidRDefault="00B2255A" w:rsidP="00C15603">
      <w:pPr>
        <w:pStyle w:val="Kommentaaritekst"/>
        <w:jc w:val="left"/>
      </w:pPr>
      <w:r>
        <w:rPr>
          <w:rStyle w:val="Kommentaariviide"/>
        </w:rPr>
        <w:annotationRef/>
      </w:r>
      <w:r>
        <w:t>Kokku, nagu on üldiselt kehtivas TäKSis</w:t>
      </w:r>
    </w:p>
  </w:comment>
  <w:comment w:id="192" w:author="Mari Koik" w:date="2024-05-20T12:17:00Z" w:initials="MK">
    <w:p w14:paraId="2EB9235A" w14:textId="396EE00F" w:rsidR="00E1411E" w:rsidRDefault="00E1411E" w:rsidP="00602C89">
      <w:pPr>
        <w:pStyle w:val="Kommentaaritekst"/>
        <w:jc w:val="left"/>
      </w:pPr>
      <w:r>
        <w:rPr>
          <w:rStyle w:val="Kommentaariviide"/>
        </w:rPr>
        <w:annotationRef/>
      </w:r>
      <w:r>
        <w:t>kokku</w:t>
      </w:r>
    </w:p>
  </w:comment>
  <w:comment w:id="218" w:author="Mari Koik" w:date="2024-05-20T14:51:00Z" w:initials="MK">
    <w:p w14:paraId="45F40897" w14:textId="77777777" w:rsidR="0010047B" w:rsidRDefault="0010047B" w:rsidP="00F42A11">
      <w:pPr>
        <w:pStyle w:val="Kommentaaritekst"/>
        <w:jc w:val="left"/>
      </w:pPr>
      <w:r>
        <w:rPr>
          <w:rStyle w:val="Kommentaariviide"/>
        </w:rPr>
        <w:annotationRef/>
      </w:r>
      <w:r>
        <w:t xml:space="preserve">Ühtlus järgmise punktiga </w:t>
      </w:r>
    </w:p>
  </w:comment>
  <w:comment w:id="265" w:author="Helen Uustalu" w:date="2024-05-13T12:45:00Z" w:initials="HU">
    <w:p w14:paraId="3D4F1338" w14:textId="7350FEF4" w:rsidR="0058488F" w:rsidRDefault="0058488F" w:rsidP="0081267E">
      <w:pPr>
        <w:pStyle w:val="Kommentaaritekst"/>
        <w:jc w:val="left"/>
      </w:pPr>
      <w:r>
        <w:rPr>
          <w:rStyle w:val="Kommentaariviide"/>
        </w:rPr>
        <w:annotationRef/>
      </w:r>
      <w:r>
        <w:t>Palume viide parandada. §-1 on edaspidi 1 lõik.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3F6314" w15:done="0"/>
  <w15:commentEx w15:paraId="6882D2B3" w15:done="0"/>
  <w15:commentEx w15:paraId="491BE4C2" w15:done="0"/>
  <w15:commentEx w15:paraId="1EA222FC" w15:done="0"/>
  <w15:commentEx w15:paraId="4472BF1A" w15:done="0"/>
  <w15:commentEx w15:paraId="2054BB73" w15:done="0"/>
  <w15:commentEx w15:paraId="631123F7" w15:done="0"/>
  <w15:commentEx w15:paraId="1A6E6C4A" w15:done="0"/>
  <w15:commentEx w15:paraId="5029D75F" w15:done="0"/>
  <w15:commentEx w15:paraId="15903C45" w15:done="0"/>
  <w15:commentEx w15:paraId="3FAA053D" w15:done="0"/>
  <w15:commentEx w15:paraId="73169F25" w15:done="0"/>
  <w15:commentEx w15:paraId="633ED3E7" w15:done="0"/>
  <w15:commentEx w15:paraId="2F994BDA" w15:done="0"/>
  <w15:commentEx w15:paraId="5130C312" w15:done="0"/>
  <w15:commentEx w15:paraId="209E3929" w15:done="0"/>
  <w15:commentEx w15:paraId="549A9E93" w15:done="0"/>
  <w15:commentEx w15:paraId="730C1694" w15:done="0"/>
  <w15:commentEx w15:paraId="705B994F" w15:done="0"/>
  <w15:commentEx w15:paraId="0E1EC602" w15:done="0"/>
  <w15:commentEx w15:paraId="4CB6BF48" w15:done="0"/>
  <w15:commentEx w15:paraId="2EB9235A" w15:done="0"/>
  <w15:commentEx w15:paraId="45F40897" w15:done="0"/>
  <w15:commentEx w15:paraId="3D4F133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728D4" w16cex:dateUtc="2024-05-09T07:49:00Z"/>
  <w16cex:commentExtensible w16cex:durableId="29F73F6D" w16cex:dateUtc="2024-05-21T12:42:00Z"/>
  <w16cex:commentExtensible w16cex:durableId="29F740DD" w16cex:dateUtc="2024-05-21T12:48:00Z"/>
  <w16cex:commentExtensible w16cex:durableId="29F1C003" w16cex:dateUtc="2024-05-17T08:37:00Z"/>
  <w16cex:commentExtensible w16cex:durableId="29E72502" w16cex:dateUtc="2024-05-09T07:33:00Z"/>
  <w16cex:commentExtensible w16cex:durableId="29F1C025" w16cex:dateUtc="2024-05-17T08:38:00Z"/>
  <w16cex:commentExtensible w16cex:durableId="29F1C035" w16cex:dateUtc="2024-05-17T08:38:00Z"/>
  <w16cex:commentExtensible w16cex:durableId="29F604E6" w16cex:dateUtc="2024-05-20T14:20:00Z"/>
  <w16cex:commentExtensible w16cex:durableId="29F5E43E" w16cex:dateUtc="2024-05-20T12:01:00Z"/>
  <w16cex:commentExtensible w16cex:durableId="29F5E457" w16cex:dateUtc="2024-05-20T12:01:00Z"/>
  <w16cex:commentExtensible w16cex:durableId="29F1C0B6" w16cex:dateUtc="2024-05-17T08:40:00Z"/>
  <w16cex:commentExtensible w16cex:durableId="29F5E4A8" w16cex:dateUtc="2024-05-20T12:03:00Z"/>
  <w16cex:commentExtensible w16cex:durableId="29EC709D" w16cex:dateUtc="2024-05-13T07:57:00Z"/>
  <w16cex:commentExtensible w16cex:durableId="29F6074A" w16cex:dateUtc="2024-05-20T14:30:00Z"/>
  <w16cex:commentExtensible w16cex:durableId="29F74138" w16cex:dateUtc="2024-05-21T12:50:00Z"/>
  <w16cex:commentExtensible w16cex:durableId="29F5AEA5" w16cex:dateUtc="2024-05-20T08:12:00Z"/>
  <w16cex:commentExtensible w16cex:durableId="29F601B8" w16cex:dateUtc="2024-05-20T14:07:00Z"/>
  <w16cex:commentExtensible w16cex:durableId="29E72966" w16cex:dateUtc="2024-05-09T07:52:00Z"/>
  <w16cex:commentExtensible w16cex:durableId="29F5B6FA" w16cex:dateUtc="2024-05-20T08:48:00Z"/>
  <w16cex:commentExtensible w16cex:durableId="29F5B7C9" w16cex:dateUtc="2024-05-20T08:51:00Z"/>
  <w16cex:commentExtensible w16cex:durableId="29F602FC" w16cex:dateUtc="2024-05-20T14:12:00Z"/>
  <w16cex:commentExtensible w16cex:durableId="29F5BDC5" w16cex:dateUtc="2024-05-20T09:17:00Z"/>
  <w16cex:commentExtensible w16cex:durableId="29F5E208" w16cex:dateUtc="2024-05-20T11:51:00Z"/>
  <w16cex:commentExtensible w16cex:durableId="29EC89EA" w16cex:dateUtc="2024-05-13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3F6314" w16cid:durableId="29E728D4"/>
  <w16cid:commentId w16cid:paraId="6882D2B3" w16cid:durableId="29F73F6D"/>
  <w16cid:commentId w16cid:paraId="491BE4C2" w16cid:durableId="29F740DD"/>
  <w16cid:commentId w16cid:paraId="1EA222FC" w16cid:durableId="29F1C003"/>
  <w16cid:commentId w16cid:paraId="4472BF1A" w16cid:durableId="29E72502"/>
  <w16cid:commentId w16cid:paraId="2054BB73" w16cid:durableId="29F1C025"/>
  <w16cid:commentId w16cid:paraId="631123F7" w16cid:durableId="29F1C035"/>
  <w16cid:commentId w16cid:paraId="1A6E6C4A" w16cid:durableId="29F604E6"/>
  <w16cid:commentId w16cid:paraId="5029D75F" w16cid:durableId="29F5E43E"/>
  <w16cid:commentId w16cid:paraId="15903C45" w16cid:durableId="29F5E457"/>
  <w16cid:commentId w16cid:paraId="3FAA053D" w16cid:durableId="29F1C0B6"/>
  <w16cid:commentId w16cid:paraId="73169F25" w16cid:durableId="29F5E4A8"/>
  <w16cid:commentId w16cid:paraId="633ED3E7" w16cid:durableId="29EC709D"/>
  <w16cid:commentId w16cid:paraId="2F994BDA" w16cid:durableId="29F6074A"/>
  <w16cid:commentId w16cid:paraId="5130C312" w16cid:durableId="29F74138"/>
  <w16cid:commentId w16cid:paraId="209E3929" w16cid:durableId="29F5AEA5"/>
  <w16cid:commentId w16cid:paraId="549A9E93" w16cid:durableId="29F601B8"/>
  <w16cid:commentId w16cid:paraId="730C1694" w16cid:durableId="29E72966"/>
  <w16cid:commentId w16cid:paraId="705B994F" w16cid:durableId="29F5B6FA"/>
  <w16cid:commentId w16cid:paraId="0E1EC602" w16cid:durableId="29F5B7C9"/>
  <w16cid:commentId w16cid:paraId="4CB6BF48" w16cid:durableId="29F602FC"/>
  <w16cid:commentId w16cid:paraId="2EB9235A" w16cid:durableId="29F5BDC5"/>
  <w16cid:commentId w16cid:paraId="45F40897" w16cid:durableId="29F5E208"/>
  <w16cid:commentId w16cid:paraId="3D4F1338" w16cid:durableId="29EC89E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54804"/>
    <w:multiLevelType w:val="hybridMultilevel"/>
    <w:tmpl w:val="40101F28"/>
    <w:lvl w:ilvl="0" w:tplc="287C9DC0">
      <w:start w:val="3"/>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4C161A0F"/>
    <w:multiLevelType w:val="hybridMultilevel"/>
    <w:tmpl w:val="088A0F6E"/>
    <w:lvl w:ilvl="0" w:tplc="265E60D6">
      <w:start w:val="1"/>
      <w:numFmt w:val="decimal"/>
      <w:lvlText w:val="%1)"/>
      <w:lvlJc w:val="left"/>
      <w:pPr>
        <w:ind w:left="720" w:hanging="360"/>
      </w:pPr>
      <w:rPr>
        <w:rFonts w:ascii="Times New Roman" w:hAnsi="Times New Roman" w:cs="Times New Roman"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0316384"/>
    <w:multiLevelType w:val="hybridMultilevel"/>
    <w:tmpl w:val="BBC634F8"/>
    <w:lvl w:ilvl="0" w:tplc="1910C630">
      <w:start w:val="23"/>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35506181">
    <w:abstractNumId w:val="1"/>
  </w:num>
  <w:num w:numId="2" w16cid:durableId="1938633254">
    <w:abstractNumId w:val="0"/>
  </w:num>
  <w:num w:numId="3" w16cid:durableId="109189983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Uustalu">
    <w15:presenceInfo w15:providerId="AD" w15:userId="S::Helen.Uustalu@just.ee::dae08b0d-4fb1-4621-9d19-6c7572605faa"/>
  </w15:person>
  <w15:person w15:author="Mari Koik">
    <w15:presenceInfo w15:providerId="AD" w15:userId="S::mari.koik@just.ee::35ec3d9a-739e-4d69-8d21-732e3e4a96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AC8"/>
    <w:rsid w:val="0000514E"/>
    <w:rsid w:val="00022B4F"/>
    <w:rsid w:val="00027CFC"/>
    <w:rsid w:val="00030049"/>
    <w:rsid w:val="00034057"/>
    <w:rsid w:val="000369CF"/>
    <w:rsid w:val="00071084"/>
    <w:rsid w:val="00072803"/>
    <w:rsid w:val="0007542A"/>
    <w:rsid w:val="0008298A"/>
    <w:rsid w:val="000835FC"/>
    <w:rsid w:val="000871D0"/>
    <w:rsid w:val="000A47BA"/>
    <w:rsid w:val="000B1EA8"/>
    <w:rsid w:val="000B5BE3"/>
    <w:rsid w:val="000D0396"/>
    <w:rsid w:val="000F1443"/>
    <w:rsid w:val="0010047B"/>
    <w:rsid w:val="00104170"/>
    <w:rsid w:val="001116DD"/>
    <w:rsid w:val="0012476A"/>
    <w:rsid w:val="00131BDE"/>
    <w:rsid w:val="0013710F"/>
    <w:rsid w:val="00157843"/>
    <w:rsid w:val="0017444D"/>
    <w:rsid w:val="00192425"/>
    <w:rsid w:val="001B5359"/>
    <w:rsid w:val="00202E6D"/>
    <w:rsid w:val="00223256"/>
    <w:rsid w:val="00236823"/>
    <w:rsid w:val="00240244"/>
    <w:rsid w:val="00241110"/>
    <w:rsid w:val="00242A66"/>
    <w:rsid w:val="00253986"/>
    <w:rsid w:val="002676A9"/>
    <w:rsid w:val="0027341C"/>
    <w:rsid w:val="00277472"/>
    <w:rsid w:val="002A57F3"/>
    <w:rsid w:val="002A7BB7"/>
    <w:rsid w:val="002B59BD"/>
    <w:rsid w:val="00301DB5"/>
    <w:rsid w:val="003113D1"/>
    <w:rsid w:val="00324290"/>
    <w:rsid w:val="0032658F"/>
    <w:rsid w:val="00345395"/>
    <w:rsid w:val="00360CA9"/>
    <w:rsid w:val="003656A5"/>
    <w:rsid w:val="003720C2"/>
    <w:rsid w:val="003B4B72"/>
    <w:rsid w:val="003C4A81"/>
    <w:rsid w:val="003C7290"/>
    <w:rsid w:val="003D1FC5"/>
    <w:rsid w:val="003D7900"/>
    <w:rsid w:val="0040787F"/>
    <w:rsid w:val="0041260B"/>
    <w:rsid w:val="00414211"/>
    <w:rsid w:val="00417410"/>
    <w:rsid w:val="004209EE"/>
    <w:rsid w:val="0043267E"/>
    <w:rsid w:val="0043469F"/>
    <w:rsid w:val="00435AE1"/>
    <w:rsid w:val="00451480"/>
    <w:rsid w:val="0046689C"/>
    <w:rsid w:val="004824C3"/>
    <w:rsid w:val="004909E4"/>
    <w:rsid w:val="004A0C36"/>
    <w:rsid w:val="004A2687"/>
    <w:rsid w:val="004C4D6A"/>
    <w:rsid w:val="004F4397"/>
    <w:rsid w:val="004F4E84"/>
    <w:rsid w:val="00501AC8"/>
    <w:rsid w:val="00527D46"/>
    <w:rsid w:val="00527DE4"/>
    <w:rsid w:val="005714A3"/>
    <w:rsid w:val="0058488F"/>
    <w:rsid w:val="005A4609"/>
    <w:rsid w:val="005A69FF"/>
    <w:rsid w:val="005A7D43"/>
    <w:rsid w:val="005B1427"/>
    <w:rsid w:val="005C16F5"/>
    <w:rsid w:val="005C3D77"/>
    <w:rsid w:val="005D18E9"/>
    <w:rsid w:val="005E7E13"/>
    <w:rsid w:val="005F2901"/>
    <w:rsid w:val="00620A00"/>
    <w:rsid w:val="006520A4"/>
    <w:rsid w:val="006529E6"/>
    <w:rsid w:val="0065666E"/>
    <w:rsid w:val="0067028A"/>
    <w:rsid w:val="00672C41"/>
    <w:rsid w:val="0067540B"/>
    <w:rsid w:val="00681331"/>
    <w:rsid w:val="00693159"/>
    <w:rsid w:val="00696D6F"/>
    <w:rsid w:val="006A5717"/>
    <w:rsid w:val="006C0108"/>
    <w:rsid w:val="006E1B63"/>
    <w:rsid w:val="006E23A7"/>
    <w:rsid w:val="006E2D7A"/>
    <w:rsid w:val="006E6AFF"/>
    <w:rsid w:val="006F1CD7"/>
    <w:rsid w:val="006F46EA"/>
    <w:rsid w:val="0070755B"/>
    <w:rsid w:val="007110BB"/>
    <w:rsid w:val="00720903"/>
    <w:rsid w:val="00730BDE"/>
    <w:rsid w:val="00733B85"/>
    <w:rsid w:val="00736239"/>
    <w:rsid w:val="00750010"/>
    <w:rsid w:val="00760A97"/>
    <w:rsid w:val="0076113E"/>
    <w:rsid w:val="00797CC4"/>
    <w:rsid w:val="007A10EF"/>
    <w:rsid w:val="007A13FA"/>
    <w:rsid w:val="007D4230"/>
    <w:rsid w:val="007D4D12"/>
    <w:rsid w:val="007E3409"/>
    <w:rsid w:val="007E73D2"/>
    <w:rsid w:val="007F0E6D"/>
    <w:rsid w:val="007F535B"/>
    <w:rsid w:val="008047F6"/>
    <w:rsid w:val="00805B1D"/>
    <w:rsid w:val="00811E85"/>
    <w:rsid w:val="00815A02"/>
    <w:rsid w:val="0083579C"/>
    <w:rsid w:val="00844A54"/>
    <w:rsid w:val="00874A61"/>
    <w:rsid w:val="00875B61"/>
    <w:rsid w:val="0088160F"/>
    <w:rsid w:val="00895FBD"/>
    <w:rsid w:val="008960D3"/>
    <w:rsid w:val="008A1D52"/>
    <w:rsid w:val="008A2323"/>
    <w:rsid w:val="008A3CE4"/>
    <w:rsid w:val="008A60C4"/>
    <w:rsid w:val="008B4C79"/>
    <w:rsid w:val="008B6FD9"/>
    <w:rsid w:val="008C2F92"/>
    <w:rsid w:val="008C6908"/>
    <w:rsid w:val="008F1DCC"/>
    <w:rsid w:val="0090226A"/>
    <w:rsid w:val="00950F42"/>
    <w:rsid w:val="00957723"/>
    <w:rsid w:val="009650CB"/>
    <w:rsid w:val="009658BF"/>
    <w:rsid w:val="00993149"/>
    <w:rsid w:val="00995804"/>
    <w:rsid w:val="00996698"/>
    <w:rsid w:val="009A2FC4"/>
    <w:rsid w:val="009A637C"/>
    <w:rsid w:val="009B6415"/>
    <w:rsid w:val="009C08FB"/>
    <w:rsid w:val="009D048A"/>
    <w:rsid w:val="009D2813"/>
    <w:rsid w:val="009D4437"/>
    <w:rsid w:val="009D49F5"/>
    <w:rsid w:val="00A00090"/>
    <w:rsid w:val="00A14209"/>
    <w:rsid w:val="00A1452D"/>
    <w:rsid w:val="00A220CE"/>
    <w:rsid w:val="00A355ED"/>
    <w:rsid w:val="00A455B4"/>
    <w:rsid w:val="00A46AEB"/>
    <w:rsid w:val="00A53C06"/>
    <w:rsid w:val="00A628F8"/>
    <w:rsid w:val="00A702CB"/>
    <w:rsid w:val="00A7140B"/>
    <w:rsid w:val="00A95947"/>
    <w:rsid w:val="00AC1E0E"/>
    <w:rsid w:val="00AC4C3A"/>
    <w:rsid w:val="00AC7F3A"/>
    <w:rsid w:val="00B13993"/>
    <w:rsid w:val="00B2255A"/>
    <w:rsid w:val="00B4266F"/>
    <w:rsid w:val="00B55865"/>
    <w:rsid w:val="00B558A8"/>
    <w:rsid w:val="00BA3361"/>
    <w:rsid w:val="00BA7082"/>
    <w:rsid w:val="00BB726F"/>
    <w:rsid w:val="00BD2CBF"/>
    <w:rsid w:val="00BD345F"/>
    <w:rsid w:val="00BD3601"/>
    <w:rsid w:val="00BD433B"/>
    <w:rsid w:val="00BE0010"/>
    <w:rsid w:val="00BE110D"/>
    <w:rsid w:val="00BE4D4D"/>
    <w:rsid w:val="00BF61C5"/>
    <w:rsid w:val="00C0050D"/>
    <w:rsid w:val="00C2174D"/>
    <w:rsid w:val="00C442C4"/>
    <w:rsid w:val="00C77DF7"/>
    <w:rsid w:val="00C81BA1"/>
    <w:rsid w:val="00C8317C"/>
    <w:rsid w:val="00C921E6"/>
    <w:rsid w:val="00C957EE"/>
    <w:rsid w:val="00C95D45"/>
    <w:rsid w:val="00CB3364"/>
    <w:rsid w:val="00CD0197"/>
    <w:rsid w:val="00CD2A33"/>
    <w:rsid w:val="00CD75BD"/>
    <w:rsid w:val="00CE3E3C"/>
    <w:rsid w:val="00D22341"/>
    <w:rsid w:val="00D66A4D"/>
    <w:rsid w:val="00DA3462"/>
    <w:rsid w:val="00DB0830"/>
    <w:rsid w:val="00DB7C93"/>
    <w:rsid w:val="00DC0005"/>
    <w:rsid w:val="00DC52C7"/>
    <w:rsid w:val="00DC6FCA"/>
    <w:rsid w:val="00DD0580"/>
    <w:rsid w:val="00DD1218"/>
    <w:rsid w:val="00DD260D"/>
    <w:rsid w:val="00DE0984"/>
    <w:rsid w:val="00E03835"/>
    <w:rsid w:val="00E1411E"/>
    <w:rsid w:val="00E1755A"/>
    <w:rsid w:val="00E24E84"/>
    <w:rsid w:val="00E36803"/>
    <w:rsid w:val="00E43849"/>
    <w:rsid w:val="00E532B5"/>
    <w:rsid w:val="00E710A7"/>
    <w:rsid w:val="00E712C0"/>
    <w:rsid w:val="00E90BFB"/>
    <w:rsid w:val="00E953DC"/>
    <w:rsid w:val="00E95BDD"/>
    <w:rsid w:val="00EA3640"/>
    <w:rsid w:val="00EB21AB"/>
    <w:rsid w:val="00ED3C9A"/>
    <w:rsid w:val="00EF58BC"/>
    <w:rsid w:val="00F17A20"/>
    <w:rsid w:val="00F27437"/>
    <w:rsid w:val="00F325F5"/>
    <w:rsid w:val="00F50585"/>
    <w:rsid w:val="00F575D7"/>
    <w:rsid w:val="00FB705F"/>
    <w:rsid w:val="00FE29B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0A886"/>
  <w15:chartTrackingRefBased/>
  <w15:docId w15:val="{D82E2EBA-E185-495C-99EF-2ED1C053C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D2CBF"/>
    <w:rPr>
      <w:kern w:val="0"/>
      <w14:ligatures w14:val="none"/>
    </w:rPr>
  </w:style>
  <w:style w:type="paragraph" w:styleId="Pealkiri3">
    <w:name w:val="heading 3"/>
    <w:basedOn w:val="Normaallaad"/>
    <w:link w:val="Pealkiri3Mrk"/>
    <w:uiPriority w:val="9"/>
    <w:qFormat/>
    <w:rsid w:val="00501AC8"/>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rsid w:val="00501AC8"/>
    <w:rPr>
      <w:rFonts w:ascii="Times New Roman" w:eastAsia="Times New Roman" w:hAnsi="Times New Roman" w:cs="Times New Roman"/>
      <w:b/>
      <w:bCs/>
      <w:kern w:val="0"/>
      <w:sz w:val="27"/>
      <w:szCs w:val="27"/>
      <w:lang w:eastAsia="et-EE"/>
      <w14:ligatures w14:val="none"/>
    </w:rPr>
  </w:style>
  <w:style w:type="paragraph" w:styleId="Loendilik">
    <w:name w:val="List Paragraph"/>
    <w:aliases w:val="Mummuga loetelu"/>
    <w:basedOn w:val="Normaallaad"/>
    <w:link w:val="LoendilikMrk"/>
    <w:uiPriority w:val="34"/>
    <w:qFormat/>
    <w:rsid w:val="00501AC8"/>
    <w:pPr>
      <w:ind w:left="720"/>
      <w:contextualSpacing/>
    </w:pPr>
  </w:style>
  <w:style w:type="character" w:customStyle="1" w:styleId="LoendilikMrk">
    <w:name w:val="Loendi lõik Märk"/>
    <w:aliases w:val="Mummuga loetelu Märk"/>
    <w:basedOn w:val="Liguvaikefont"/>
    <w:link w:val="Loendilik"/>
    <w:uiPriority w:val="34"/>
    <w:locked/>
    <w:rsid w:val="00501AC8"/>
    <w:rPr>
      <w:kern w:val="0"/>
      <w14:ligatures w14:val="none"/>
    </w:rPr>
  </w:style>
  <w:style w:type="character" w:styleId="Hperlink">
    <w:name w:val="Hyperlink"/>
    <w:basedOn w:val="Liguvaikefont"/>
    <w:uiPriority w:val="99"/>
    <w:unhideWhenUsed/>
    <w:rsid w:val="00501AC8"/>
    <w:rPr>
      <w:color w:val="0000FF"/>
      <w:u w:val="single"/>
    </w:rPr>
  </w:style>
  <w:style w:type="character" w:styleId="Kommentaariviide">
    <w:name w:val="annotation reference"/>
    <w:basedOn w:val="Liguvaikefont"/>
    <w:uiPriority w:val="99"/>
    <w:qFormat/>
    <w:rsid w:val="00501AC8"/>
    <w:rPr>
      <w:rFonts w:cs="Times New Roman"/>
      <w:sz w:val="16"/>
      <w:szCs w:val="16"/>
    </w:rPr>
  </w:style>
  <w:style w:type="paragraph" w:styleId="Kommentaaritekst">
    <w:name w:val="annotation text"/>
    <w:basedOn w:val="Normaallaad"/>
    <w:link w:val="KommentaaritekstMrk1"/>
    <w:uiPriority w:val="99"/>
    <w:qFormat/>
    <w:rsid w:val="00501AC8"/>
    <w:pPr>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KommentaaritekstMrk">
    <w:name w:val="Kommentaari tekst Märk"/>
    <w:basedOn w:val="Liguvaikefont"/>
    <w:uiPriority w:val="99"/>
    <w:semiHidden/>
    <w:rsid w:val="00501AC8"/>
    <w:rPr>
      <w:kern w:val="0"/>
      <w:sz w:val="20"/>
      <w:szCs w:val="20"/>
      <w14:ligatures w14:val="none"/>
    </w:rPr>
  </w:style>
  <w:style w:type="character" w:customStyle="1" w:styleId="KommentaaritekstMrk1">
    <w:name w:val="Kommentaari tekst Märk1"/>
    <w:basedOn w:val="Liguvaikefont"/>
    <w:link w:val="Kommentaaritekst"/>
    <w:uiPriority w:val="99"/>
    <w:rsid w:val="00501AC8"/>
    <w:rPr>
      <w:rFonts w:ascii="Times New Roman" w:eastAsia="Times New Roman" w:hAnsi="Times New Roman" w:cs="Times New Roman"/>
      <w:kern w:val="0"/>
      <w:sz w:val="20"/>
      <w:szCs w:val="20"/>
      <w:lang w:eastAsia="ar-SA"/>
      <w14:ligatures w14:val="none"/>
    </w:rPr>
  </w:style>
  <w:style w:type="paragraph" w:styleId="Normaallaadveeb">
    <w:name w:val="Normal (Web)"/>
    <w:basedOn w:val="Normaallaad"/>
    <w:uiPriority w:val="99"/>
    <w:unhideWhenUsed/>
    <w:rsid w:val="00501AC8"/>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501AC8"/>
    <w:rPr>
      <w:b/>
      <w:bCs/>
    </w:rPr>
  </w:style>
  <w:style w:type="paragraph" w:styleId="Kommentaariteema">
    <w:name w:val="annotation subject"/>
    <w:basedOn w:val="Kommentaaritekst"/>
    <w:next w:val="Kommentaaritekst"/>
    <w:link w:val="KommentaariteemaMrk"/>
    <w:uiPriority w:val="99"/>
    <w:semiHidden/>
    <w:unhideWhenUsed/>
    <w:rsid w:val="00957723"/>
    <w:pPr>
      <w:suppressAutoHyphens w:val="0"/>
      <w:spacing w:after="160"/>
      <w:jc w:val="left"/>
    </w:pPr>
    <w:rPr>
      <w:rFonts w:asciiTheme="minorHAnsi" w:eastAsiaTheme="minorHAnsi" w:hAnsiTheme="minorHAnsi" w:cstheme="minorBidi"/>
      <w:b/>
      <w:bCs/>
      <w:lang w:eastAsia="en-US"/>
    </w:rPr>
  </w:style>
  <w:style w:type="character" w:customStyle="1" w:styleId="KommentaariteemaMrk">
    <w:name w:val="Kommentaari teema Märk"/>
    <w:basedOn w:val="KommentaaritekstMrk1"/>
    <w:link w:val="Kommentaariteema"/>
    <w:uiPriority w:val="99"/>
    <w:semiHidden/>
    <w:rsid w:val="00957723"/>
    <w:rPr>
      <w:rFonts w:ascii="Times New Roman" w:eastAsia="Times New Roman" w:hAnsi="Times New Roman" w:cs="Times New Roman"/>
      <w:b/>
      <w:bCs/>
      <w:kern w:val="0"/>
      <w:sz w:val="20"/>
      <w:szCs w:val="20"/>
      <w:lang w:eastAsia="ar-SA"/>
      <w14:ligatures w14:val="none"/>
    </w:rPr>
  </w:style>
  <w:style w:type="paragraph" w:styleId="Redaktsioon">
    <w:name w:val="Revision"/>
    <w:hidden/>
    <w:uiPriority w:val="99"/>
    <w:semiHidden/>
    <w:rsid w:val="00435AE1"/>
    <w:pPr>
      <w:spacing w:after="0" w:line="240" w:lineRule="auto"/>
    </w:pPr>
    <w:rPr>
      <w:kern w:val="0"/>
      <w14:ligatures w14:val="none"/>
    </w:rPr>
  </w:style>
  <w:style w:type="character" w:styleId="Lahendamatamainimine">
    <w:name w:val="Unresolved Mention"/>
    <w:basedOn w:val="Liguvaikefont"/>
    <w:uiPriority w:val="99"/>
    <w:semiHidden/>
    <w:unhideWhenUsed/>
    <w:rsid w:val="00C95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35914">
      <w:bodyDiv w:val="1"/>
      <w:marLeft w:val="0"/>
      <w:marRight w:val="0"/>
      <w:marTop w:val="0"/>
      <w:marBottom w:val="0"/>
      <w:divBdr>
        <w:top w:val="none" w:sz="0" w:space="0" w:color="auto"/>
        <w:left w:val="none" w:sz="0" w:space="0" w:color="auto"/>
        <w:bottom w:val="none" w:sz="0" w:space="0" w:color="auto"/>
        <w:right w:val="none" w:sz="0" w:space="0" w:color="auto"/>
      </w:divBdr>
    </w:div>
    <w:div w:id="902059470">
      <w:bodyDiv w:val="1"/>
      <w:marLeft w:val="0"/>
      <w:marRight w:val="0"/>
      <w:marTop w:val="0"/>
      <w:marBottom w:val="0"/>
      <w:divBdr>
        <w:top w:val="none" w:sz="0" w:space="0" w:color="auto"/>
        <w:left w:val="none" w:sz="0" w:space="0" w:color="auto"/>
        <w:bottom w:val="none" w:sz="0" w:space="0" w:color="auto"/>
        <w:right w:val="none" w:sz="0" w:space="0" w:color="auto"/>
      </w:divBdr>
    </w:div>
    <w:div w:id="1026060343">
      <w:bodyDiv w:val="1"/>
      <w:marLeft w:val="0"/>
      <w:marRight w:val="0"/>
      <w:marTop w:val="0"/>
      <w:marBottom w:val="0"/>
      <w:divBdr>
        <w:top w:val="none" w:sz="0" w:space="0" w:color="auto"/>
        <w:left w:val="none" w:sz="0" w:space="0" w:color="auto"/>
        <w:bottom w:val="none" w:sz="0" w:space="0" w:color="auto"/>
        <w:right w:val="none" w:sz="0" w:space="0" w:color="auto"/>
      </w:divBdr>
    </w:div>
    <w:div w:id="130261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10</Pages>
  <Words>3561</Words>
  <Characters>20654</Characters>
  <Application>Microsoft Office Word</Application>
  <DocSecurity>0</DocSecurity>
  <Lines>172</Lines>
  <Paragraphs>48</Paragraphs>
  <ScaleCrop>false</ScaleCrop>
  <HeadingPairs>
    <vt:vector size="2" baseType="variant">
      <vt:variant>
        <vt:lpstr>Pealkiri</vt:lpstr>
      </vt:variant>
      <vt:variant>
        <vt:i4>1</vt:i4>
      </vt:variant>
    </vt:vector>
  </HeadingPairs>
  <TitlesOfParts>
    <vt:vector size="1" baseType="lpstr">
      <vt:lpstr>Eelnõu</vt:lpstr>
    </vt:vector>
  </TitlesOfParts>
  <Company>Haridus- ja Teadusministeerium</Company>
  <LinksUpToDate>false</LinksUpToDate>
  <CharactersWithSpaces>24167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Kristel Siimula-Saar</dc:creator>
  <dc:description/>
  <cp:lastModifiedBy>Helen Uustalu</cp:lastModifiedBy>
  <cp:revision>26</cp:revision>
  <cp:lastPrinted>2024-05-20T13:02:00Z</cp:lastPrinted>
  <dcterms:created xsi:type="dcterms:W3CDTF">2024-05-09T07:00:00Z</dcterms:created>
  <dcterms:modified xsi:type="dcterms:W3CDTF">2024-05-21T12:55:00Z</dcterms:modified>
</cp:coreProperties>
</file>